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F647C7" w14:textId="5A940511" w:rsidR="00AE27F0" w:rsidRPr="00182333" w:rsidRDefault="00AE27F0" w:rsidP="00AE27F0">
      <w:pPr>
        <w:pStyle w:val="OZNPROJEKTUwskazaniedatylubwersjiprojektu"/>
      </w:pPr>
      <w:r w:rsidRPr="00182333">
        <w:t>Projekt z</w:t>
      </w:r>
      <w:r>
        <w:t> </w:t>
      </w:r>
      <w:del w:id="0" w:author="Autor">
        <w:r w:rsidR="00821F1B" w:rsidDel="005F4F7F">
          <w:delText xml:space="preserve">7 </w:delText>
        </w:r>
      </w:del>
      <w:ins w:id="1" w:author="Autor">
        <w:r w:rsidR="005F4F7F">
          <w:t xml:space="preserve">8 </w:t>
        </w:r>
      </w:ins>
      <w:r w:rsidR="002D77B5">
        <w:t>lipca</w:t>
      </w:r>
      <w:r w:rsidR="00F27BC5">
        <w:t xml:space="preserve"> </w:t>
      </w:r>
      <w:r w:rsidRPr="00182333">
        <w:t>202</w:t>
      </w:r>
      <w:r>
        <w:t>2 </w:t>
      </w:r>
      <w:r w:rsidRPr="00182333">
        <w:t>r.</w:t>
      </w:r>
    </w:p>
    <w:p w14:paraId="462C6B71" w14:textId="77777777" w:rsidR="00AE27F0" w:rsidRPr="00182333" w:rsidRDefault="00AE27F0" w:rsidP="00AE27F0">
      <w:pPr>
        <w:pStyle w:val="OZNRODZAKTUtznustawalubrozporzdzenieiorganwydajcy"/>
      </w:pPr>
      <w:r w:rsidRPr="00182333">
        <w:t>ustawa</w:t>
      </w:r>
    </w:p>
    <w:p w14:paraId="3122B933" w14:textId="77777777" w:rsidR="00AE27F0" w:rsidRPr="00182333" w:rsidRDefault="00AE27F0" w:rsidP="00AE27F0">
      <w:pPr>
        <w:pStyle w:val="DATAAKTUdatauchwalenialubwydaniaaktu"/>
      </w:pPr>
      <w:r w:rsidRPr="00182333">
        <w:t>z dnia</w:t>
      </w:r>
    </w:p>
    <w:p w14:paraId="1C27A9A1" w14:textId="77777777" w:rsidR="00AE27F0" w:rsidRPr="00446FD4" w:rsidRDefault="00AE27F0" w:rsidP="00AE27F0">
      <w:pPr>
        <w:pStyle w:val="TYTUAKTUprzedmiotregulacjiustawylubrozporzdzenia"/>
        <w:rPr>
          <w:rStyle w:val="IGindeksgrny"/>
        </w:rPr>
      </w:pPr>
      <w:r w:rsidRPr="00182333">
        <w:t>o artyst</w:t>
      </w:r>
      <w:r>
        <w:t>ach</w:t>
      </w:r>
      <w:r w:rsidRPr="00182333">
        <w:t xml:space="preserve"> zawodow</w:t>
      </w:r>
      <w:r>
        <w:t>ych</w:t>
      </w:r>
      <w:r w:rsidRPr="00AE27F0">
        <w:rPr>
          <w:rStyle w:val="IGindeksgrny"/>
        </w:rPr>
        <w:footnoteReference w:id="1"/>
      </w:r>
      <w:r w:rsidRPr="00AE27F0">
        <w:rPr>
          <w:rStyle w:val="IGindeksgrny"/>
        </w:rPr>
        <w:t>)</w:t>
      </w:r>
    </w:p>
    <w:p w14:paraId="38A33FA2" w14:textId="152C1D36" w:rsidR="00AE27F0" w:rsidRPr="00182333" w:rsidRDefault="00AE27F0" w:rsidP="00AE27F0">
      <w:pPr>
        <w:pStyle w:val="NIEARTTEKSTtekstnieartykuowanynppodstprawnarozplubpreambua"/>
      </w:pPr>
      <w:r w:rsidRPr="00182333">
        <w:t>Rozumiejąc fundamentalną rolę kultury dla rozwoju cywilizacyjnego i</w:t>
      </w:r>
      <w:r>
        <w:t> </w:t>
      </w:r>
      <w:r w:rsidRPr="00182333">
        <w:t>ekonomicznego społeczeństwa, postrzegając twórczość artystyczną jako źródło siły i</w:t>
      </w:r>
      <w:r>
        <w:t> </w:t>
      </w:r>
      <w:r w:rsidRPr="00182333">
        <w:t>standardów więzi społecznych opartych na wspólnej tradycji kulturalnej, uznaje się za konieczne stworzenie przez Państwo Polskie odpowiednich warunków realizacji kulturowej i</w:t>
      </w:r>
      <w:r>
        <w:t> </w:t>
      </w:r>
      <w:r w:rsidRPr="00182333">
        <w:t>społecznej misji artystów – uwzględniając wolność i</w:t>
      </w:r>
      <w:r>
        <w:t> </w:t>
      </w:r>
      <w:r w:rsidRPr="00182333">
        <w:t>autonomię twórczości oraz powszechny dostęp do dóbr kultury – i</w:t>
      </w:r>
      <w:r>
        <w:t> </w:t>
      </w:r>
      <w:r w:rsidRPr="00182333">
        <w:t>ustanawia się następujące regulacje:</w:t>
      </w:r>
    </w:p>
    <w:p w14:paraId="69CD01E4" w14:textId="77777777" w:rsidR="00AE27F0" w:rsidRPr="00182333" w:rsidRDefault="00AE27F0" w:rsidP="00AE27F0">
      <w:pPr>
        <w:pStyle w:val="ROZDZODDZOZNoznaczenierozdziauluboddziau"/>
      </w:pPr>
      <w:r w:rsidRPr="00182333">
        <w:t>Rozdział 1</w:t>
      </w:r>
    </w:p>
    <w:p w14:paraId="78CE7213" w14:textId="77777777" w:rsidR="00AE27F0" w:rsidRPr="00182333" w:rsidRDefault="00AE27F0" w:rsidP="00AE27F0">
      <w:pPr>
        <w:pStyle w:val="ROZDZODDZPRZEDMprzedmiotregulacjirozdziauluboddziau"/>
      </w:pPr>
      <w:r w:rsidRPr="00182333">
        <w:t>Przepisy ogólne</w:t>
      </w:r>
    </w:p>
    <w:p w14:paraId="22FB3279" w14:textId="77777777" w:rsidR="00AE27F0" w:rsidRPr="00182333" w:rsidRDefault="00AE27F0" w:rsidP="00AE27F0">
      <w:pPr>
        <w:pStyle w:val="ARTartustawynprozporzdzenia"/>
      </w:pPr>
      <w:r w:rsidRPr="00182333">
        <w:rPr>
          <w:rStyle w:val="Ppogrubienie"/>
        </w:rPr>
        <w:t>Art. 1.</w:t>
      </w:r>
      <w:r w:rsidRPr="00182333">
        <w:t xml:space="preserve"> Ustawa określa:</w:t>
      </w:r>
    </w:p>
    <w:p w14:paraId="19CC1145" w14:textId="43FBB45A" w:rsidR="00AE27F0" w:rsidRPr="00182333" w:rsidRDefault="00AE27F0" w:rsidP="00AE27F0">
      <w:pPr>
        <w:pStyle w:val="PKTpunkt"/>
      </w:pPr>
      <w:r w:rsidRPr="00182333">
        <w:t>1)</w:t>
      </w:r>
      <w:r w:rsidRPr="00182333">
        <w:tab/>
        <w:t>ustrój i</w:t>
      </w:r>
      <w:r>
        <w:t> </w:t>
      </w:r>
      <w:r w:rsidRPr="00182333">
        <w:t>organizację Polskiej Izby Artystów;</w:t>
      </w:r>
    </w:p>
    <w:p w14:paraId="44BF3837" w14:textId="481EC141" w:rsidR="00AE27F0" w:rsidRPr="00182333" w:rsidRDefault="00AE27F0" w:rsidP="00AE27F0">
      <w:pPr>
        <w:pStyle w:val="PKTpunkt"/>
      </w:pPr>
      <w:r w:rsidRPr="00182333">
        <w:t>2)</w:t>
      </w:r>
      <w:r w:rsidRPr="00182333">
        <w:tab/>
        <w:t>status i</w:t>
      </w:r>
      <w:r>
        <w:t> </w:t>
      </w:r>
      <w:r w:rsidRPr="00182333">
        <w:t>zadania organizacji reprezentatywnych;</w:t>
      </w:r>
    </w:p>
    <w:p w14:paraId="76DC8000" w14:textId="7AFA45F2" w:rsidR="00AE27F0" w:rsidRPr="00182333" w:rsidRDefault="00AE27F0" w:rsidP="00AE27F0">
      <w:pPr>
        <w:pStyle w:val="PKTpunkt"/>
      </w:pPr>
      <w:r w:rsidRPr="00182333">
        <w:t>3)</w:t>
      </w:r>
      <w:r w:rsidRPr="00182333">
        <w:tab/>
      </w:r>
      <w:r w:rsidRPr="005C1781">
        <w:t>zasady i</w:t>
      </w:r>
      <w:r>
        <w:t> </w:t>
      </w:r>
      <w:r w:rsidRPr="005C1781">
        <w:t>sposób potwierdzania oraz aktualizacji uprawnień artysty zawodowego</w:t>
      </w:r>
      <w:r w:rsidRPr="00182333">
        <w:t>;</w:t>
      </w:r>
    </w:p>
    <w:p w14:paraId="04278108" w14:textId="77777777" w:rsidR="00AE27F0" w:rsidRPr="00182333" w:rsidRDefault="00AE27F0" w:rsidP="00AE27F0">
      <w:pPr>
        <w:pStyle w:val="PKTpunkt"/>
      </w:pPr>
      <w:r>
        <w:t>4</w:t>
      </w:r>
      <w:r w:rsidRPr="00182333">
        <w:t>)</w:t>
      </w:r>
      <w:r w:rsidRPr="00182333">
        <w:tab/>
        <w:t>uprawnienia przysługujące artystom zawodowym.</w:t>
      </w:r>
    </w:p>
    <w:p w14:paraId="7A8DBB49" w14:textId="62EBD9A1" w:rsidR="00AE27F0" w:rsidRPr="00182333" w:rsidRDefault="00AE27F0" w:rsidP="00AE27F0">
      <w:pPr>
        <w:pStyle w:val="ARTartustawynprozporzdzenia"/>
      </w:pPr>
      <w:r w:rsidRPr="00182333">
        <w:rPr>
          <w:rStyle w:val="Ppogrubienie"/>
        </w:rPr>
        <w:t>Art. 2.</w:t>
      </w:r>
      <w:r w:rsidRPr="00182333">
        <w:t xml:space="preserve"> Użyte w</w:t>
      </w:r>
      <w:r>
        <w:t> </w:t>
      </w:r>
      <w:r w:rsidRPr="00182333">
        <w:t>ustawie określenia oznaczają:</w:t>
      </w:r>
    </w:p>
    <w:p w14:paraId="2A56E63E" w14:textId="60DAFD78" w:rsidR="00AE27F0" w:rsidRPr="00182333" w:rsidRDefault="00AE27F0" w:rsidP="00AE27F0">
      <w:pPr>
        <w:pStyle w:val="PKTpunkt"/>
      </w:pPr>
      <w:r w:rsidRPr="00182333">
        <w:t>1)</w:t>
      </w:r>
      <w:r w:rsidRPr="00182333">
        <w:tab/>
        <w:t xml:space="preserve">artysta zawodowy – </w:t>
      </w:r>
      <w:r w:rsidRPr="005C1781">
        <w:t>osoba wykonująca zawód artystyczny, której uprawnienia zostały potwierdzone na zasadach określonych w</w:t>
      </w:r>
      <w:r>
        <w:t> </w:t>
      </w:r>
      <w:r w:rsidRPr="005C1781">
        <w:t>ustawie</w:t>
      </w:r>
      <w:r w:rsidRPr="00182333">
        <w:t>;</w:t>
      </w:r>
    </w:p>
    <w:p w14:paraId="62CBA2C7" w14:textId="7752BC05" w:rsidR="00AE27F0" w:rsidRPr="00182333" w:rsidRDefault="00AE27F0" w:rsidP="00AE27F0">
      <w:pPr>
        <w:pStyle w:val="PKTpunkt"/>
      </w:pPr>
      <w:r w:rsidRPr="00182333">
        <w:t>2)</w:t>
      </w:r>
      <w:r w:rsidRPr="00182333">
        <w:tab/>
        <w:t xml:space="preserve">zawód artystyczny – </w:t>
      </w:r>
      <w:r w:rsidRPr="00B67D97">
        <w:t>działalność twórcza lub artystyczne wykonania, nawet jeżeli nie prowadzą one do stworzenia lub wykonania utworu w</w:t>
      </w:r>
      <w:r>
        <w:t> </w:t>
      </w:r>
      <w:r w:rsidRPr="00B67D97">
        <w:t>rozumieniu ustawy z</w:t>
      </w:r>
      <w:r>
        <w:t> </w:t>
      </w:r>
      <w:r w:rsidRPr="00B67D97">
        <w:t>dnia 4</w:t>
      </w:r>
      <w:r>
        <w:t> </w:t>
      </w:r>
      <w:r w:rsidRPr="00B67D97">
        <w:t>lutego 1994</w:t>
      </w:r>
      <w:r>
        <w:t> </w:t>
      </w:r>
      <w:r w:rsidRPr="00B67D97">
        <w:t>r. o</w:t>
      </w:r>
      <w:r>
        <w:t> </w:t>
      </w:r>
      <w:r w:rsidRPr="00B67D97">
        <w:t>prawie autorskim i</w:t>
      </w:r>
      <w:r>
        <w:t> </w:t>
      </w:r>
      <w:r w:rsidRPr="00B67D97">
        <w:t>prawach pokrewnych (</w:t>
      </w:r>
      <w:r>
        <w:t>Dz. U.</w:t>
      </w:r>
      <w:r w:rsidRPr="00B67D97">
        <w:t xml:space="preserve"> z</w:t>
      </w:r>
      <w:r>
        <w:t> </w:t>
      </w:r>
      <w:r w:rsidRPr="00B67D97">
        <w:t>20</w:t>
      </w:r>
      <w:r>
        <w:t>21</w:t>
      </w:r>
      <w:r w:rsidRPr="00B67D97">
        <w:t>r.</w:t>
      </w:r>
      <w:r>
        <w:t xml:space="preserve"> poz. 1062</w:t>
      </w:r>
      <w:r w:rsidRPr="00B67D97">
        <w:t>), obejmujące w</w:t>
      </w:r>
      <w:r>
        <w:t> </w:t>
      </w:r>
      <w:r w:rsidRPr="00B67D97">
        <w:t>szczególności czynności związane z</w:t>
      </w:r>
      <w:r>
        <w:t> </w:t>
      </w:r>
      <w:r w:rsidRPr="00B67D97">
        <w:t>powstawaniem dzieła, w</w:t>
      </w:r>
      <w:r>
        <w:t> </w:t>
      </w:r>
      <w:r w:rsidRPr="00B67D97">
        <w:t xml:space="preserve">tym próby do </w:t>
      </w:r>
      <w:r w:rsidRPr="00B67D97">
        <w:lastRenderedPageBreak/>
        <w:t>występów i</w:t>
      </w:r>
      <w:r>
        <w:t> </w:t>
      </w:r>
      <w:r w:rsidRPr="00B67D97">
        <w:t>same występy, prowadzone w</w:t>
      </w:r>
      <w:r>
        <w:t> </w:t>
      </w:r>
      <w:r w:rsidRPr="00B67D97">
        <w:t xml:space="preserve">następujących dziedzinach: muzyce, sztukach wizualnych, sztukach </w:t>
      </w:r>
      <w:proofErr w:type="spellStart"/>
      <w:r w:rsidRPr="00B67D97">
        <w:t>performatywnych</w:t>
      </w:r>
      <w:proofErr w:type="spellEnd"/>
      <w:r w:rsidRPr="00B67D97">
        <w:t xml:space="preserve">, </w:t>
      </w:r>
      <w:r>
        <w:t xml:space="preserve">sztukach cyrkowych, </w:t>
      </w:r>
      <w:r w:rsidRPr="00B67D97">
        <w:t>teatrze, filmie, literaturze, tańcu, twórczości ludowej</w:t>
      </w:r>
      <w:r w:rsidR="00A10DDD">
        <w:t xml:space="preserve"> oraz z rozporządzaniem tym dziełem</w:t>
      </w:r>
      <w:r w:rsidRPr="00182333">
        <w:t>;</w:t>
      </w:r>
    </w:p>
    <w:p w14:paraId="3930865C" w14:textId="2FBA4B9F" w:rsidR="00AE27F0" w:rsidRPr="00182333" w:rsidRDefault="00AE27F0" w:rsidP="00AE27F0">
      <w:pPr>
        <w:pStyle w:val="PKTpunkt"/>
      </w:pPr>
      <w:r w:rsidRPr="00182333">
        <w:t>3)</w:t>
      </w:r>
      <w:r w:rsidRPr="00182333">
        <w:tab/>
        <w:t xml:space="preserve">przeciętny miesięczny </w:t>
      </w:r>
      <w:r>
        <w:t>przy</w:t>
      </w:r>
      <w:r w:rsidRPr="00182333">
        <w:t xml:space="preserve">chód – </w:t>
      </w:r>
      <w:r>
        <w:t>przychód</w:t>
      </w:r>
      <w:r w:rsidRPr="00B67D97">
        <w:t xml:space="preserve"> uzyskany z</w:t>
      </w:r>
      <w:r>
        <w:t> </w:t>
      </w:r>
      <w:r w:rsidRPr="00B67D97">
        <w:t>wszelkich źródeł w</w:t>
      </w:r>
      <w:r>
        <w:t> </w:t>
      </w:r>
      <w:r w:rsidRPr="00B67D97">
        <w:t>poprzednim roku kalendarzowym, który jest obliczany według następującego wzoru:</w:t>
      </w:r>
      <w:r w:rsidRPr="00182333">
        <w:t>:</w:t>
      </w:r>
    </w:p>
    <w:p w14:paraId="159F37A3" w14:textId="77777777" w:rsidR="00AE27F0" w:rsidRPr="00182333" w:rsidRDefault="00B25235" w:rsidP="00AE27F0">
      <m:oMathPara>
        <m:oMath>
          <m:f>
            <m:fPr>
              <m:ctrlPr>
                <w:rPr>
                  <w:rFonts w:ascii="Cambria Math" w:hAnsi="Cambria Math"/>
                </w:rPr>
              </m:ctrlPr>
            </m:fPr>
            <m:num>
              <m:eqArr>
                <m:eqArrPr>
                  <m:ctrlPr>
                    <w:rPr>
                      <w:rFonts w:ascii="Cambria Math" w:hAnsi="Cambria Math"/>
                    </w:rPr>
                  </m:ctrlPr>
                </m:eqArrPr>
                <m:e>
                  <m:r>
                    <m:rPr>
                      <m:lit/>
                      <m:nor/>
                    </m:rPr>
                    <m:t xml:space="preserve">roczny </m:t>
                  </m:r>
                  <m:r>
                    <m:rPr>
                      <m:nor/>
                    </m:rPr>
                    <m:t>przychód</m:t>
                  </m:r>
                </m:e>
                <m:e>
                  <m:r>
                    <m:rPr>
                      <m:lit/>
                      <m:nor/>
                    </m:rPr>
                    <m:t xml:space="preserve">w poprzednim roku </m:t>
                  </m:r>
                  <m:r>
                    <m:rPr>
                      <m:nor/>
                    </m:rPr>
                    <m:t>kalendarzowym</m:t>
                  </m:r>
                </m:e>
              </m:eqArr>
              <m:r>
                <m:rPr>
                  <m:lit/>
                  <m:nor/>
                </m:rPr>
                <m:t xml:space="preserve"> </m:t>
              </m:r>
            </m:num>
            <m:den>
              <m:eqArr>
                <m:eqArrPr>
                  <m:ctrlPr>
                    <w:rPr>
                      <w:rFonts w:ascii="Cambria Math" w:hAnsi="Cambria Math"/>
                    </w:rPr>
                  </m:ctrlPr>
                </m:eqArrPr>
                <m:e>
                  <m:r>
                    <m:rPr>
                      <m:lit/>
                      <m:nor/>
                    </m:rPr>
                    <m:t xml:space="preserve">liczba dni kalendarzowych </m:t>
                  </m:r>
                </m:e>
                <m:e>
                  <m:r>
                    <m:rPr>
                      <m:lit/>
                      <m:nor/>
                    </m:rPr>
                    <m:t>w poprzednim roku kalendarzowym</m:t>
                  </m:r>
                </m:e>
              </m:eqArr>
            </m:den>
          </m:f>
          <m:r>
            <m:rPr>
              <m:lit/>
              <m:nor/>
            </m:rPr>
            <m:t xml:space="preserve"> ×30</m:t>
          </m:r>
        </m:oMath>
      </m:oMathPara>
    </w:p>
    <w:p w14:paraId="1826353E" w14:textId="7CFA0568" w:rsidR="00AE27F0" w:rsidRPr="00182333" w:rsidRDefault="00AE27F0" w:rsidP="00AE27F0">
      <w:pPr>
        <w:pStyle w:val="ZARTzmartartykuempunktem"/>
      </w:pPr>
      <w:r w:rsidRPr="00182333">
        <w:t>zaokrąglany do pełnych groszy w</w:t>
      </w:r>
      <w:r>
        <w:t> </w:t>
      </w:r>
      <w:r w:rsidRPr="00182333">
        <w:t>górę, jeśli końcówka jest równa lub wyższa niż 0,5</w:t>
      </w:r>
      <w:r>
        <w:t> </w:t>
      </w:r>
      <w:r w:rsidRPr="00182333">
        <w:t>grosza, lub w</w:t>
      </w:r>
      <w:r>
        <w:t> </w:t>
      </w:r>
      <w:r w:rsidRPr="00182333">
        <w:t>dół, jeśli jest niższa;</w:t>
      </w:r>
    </w:p>
    <w:p w14:paraId="0CD55AE0" w14:textId="135151B4" w:rsidR="00AE27F0" w:rsidRPr="00182333" w:rsidRDefault="00AE27F0" w:rsidP="00AE27F0">
      <w:pPr>
        <w:pStyle w:val="PKTpunkt"/>
      </w:pPr>
      <w:r w:rsidRPr="00182333">
        <w:t>4)</w:t>
      </w:r>
      <w:r w:rsidRPr="00182333">
        <w:tab/>
        <w:t>organizacja – stowarzyszenie lub związek zawodowy wpisane do Krajowego Rejestru Sądowego, zrzeszające w</w:t>
      </w:r>
      <w:r>
        <w:t> </w:t>
      </w:r>
      <w:r w:rsidRPr="00182333">
        <w:t>większości osoby wykonujące zawód artystyczny;</w:t>
      </w:r>
    </w:p>
    <w:p w14:paraId="700C048F" w14:textId="00076DBD" w:rsidR="00AE27F0" w:rsidRDefault="00AE27F0" w:rsidP="00AE27F0">
      <w:pPr>
        <w:pStyle w:val="PKTpunkt"/>
      </w:pPr>
      <w:r w:rsidRPr="00182333">
        <w:t>5)</w:t>
      </w:r>
      <w:r w:rsidRPr="00182333">
        <w:tab/>
        <w:t>organizacja reprezentatywna – organizacja obsługująca ponad 10% artystów zawodowych w</w:t>
      </w:r>
      <w:r>
        <w:t> </w:t>
      </w:r>
      <w:r w:rsidRPr="00182333">
        <w:t>danym zawodzie artystycznym, dla którego mierzona jest reprezentatywność, lub jeżeli nie ma tak licznej organizacji, organizacja obsługująca największą liczbę artystów zawodowych w</w:t>
      </w:r>
      <w:r>
        <w:t> </w:t>
      </w:r>
      <w:r w:rsidRPr="00182333">
        <w:t>danym zawodzie artystycznym, dla którego mierzona jest reprezentatywność</w:t>
      </w:r>
    </w:p>
    <w:p w14:paraId="1817E334" w14:textId="784FE22D" w:rsidR="00AE27F0" w:rsidRDefault="00AE27F0" w:rsidP="00AE27F0">
      <w:pPr>
        <w:pStyle w:val="PKTpunkt"/>
      </w:pPr>
      <w:r>
        <w:t>6)</w:t>
      </w:r>
      <w:r>
        <w:tab/>
        <w:t xml:space="preserve">obsługiwanie artysty zawodowego przez organizację reprezentatywną </w:t>
      </w:r>
      <w:r>
        <w:noBreakHyphen/>
        <w:t xml:space="preserve"> wykonywanie przez organizację reprezentatywną czynności związanych z wydawaniem poświadczenia o dorobku artystycznym oraz reprezentowanie jego interesów w trakcie wyboru przedstawicieli do Rady Izby;</w:t>
      </w:r>
    </w:p>
    <w:p w14:paraId="0531FC0D" w14:textId="2323CA8A" w:rsidR="00E31239" w:rsidRDefault="00AE27F0" w:rsidP="00AE27F0">
      <w:pPr>
        <w:pStyle w:val="PKTpunkt"/>
        <w:rPr>
          <w:ins w:id="2" w:author="Autor"/>
        </w:rPr>
      </w:pPr>
      <w:r>
        <w:t>7)</w:t>
      </w:r>
      <w:r>
        <w:tab/>
      </w:r>
      <w:del w:id="3" w:author="Autor">
        <w:r w:rsidDel="00581A8B">
          <w:delText xml:space="preserve">system </w:delText>
        </w:r>
      </w:del>
      <w:ins w:id="4" w:author="Autor">
        <w:r w:rsidR="00581A8B">
          <w:t xml:space="preserve">rejestr artystów </w:t>
        </w:r>
      </w:ins>
      <w:r>
        <w:noBreakHyphen/>
        <w:t xml:space="preserve"> rejestr </w:t>
      </w:r>
      <w:del w:id="5" w:author="Autor">
        <w:r w:rsidDel="00581A8B">
          <w:delText xml:space="preserve">prowadzony w systemie teleinformatycznym, </w:delText>
        </w:r>
      </w:del>
      <w:r>
        <w:t>utworzony w celu realizacji zadań określonych w ustawie</w:t>
      </w:r>
    </w:p>
    <w:p w14:paraId="6774021A" w14:textId="6180A860" w:rsidR="00AE27F0" w:rsidRPr="00182333" w:rsidRDefault="00581A8B" w:rsidP="00AE27F0">
      <w:pPr>
        <w:pStyle w:val="PKTpunkt"/>
      </w:pPr>
      <w:ins w:id="6" w:author="Autor">
        <w:r>
          <w:t>8)</w:t>
        </w:r>
        <w:r>
          <w:tab/>
          <w:t>system</w:t>
        </w:r>
        <w:r w:rsidR="007A41F4">
          <w:t xml:space="preserve"> - system teleinformatyczny, obsługujący funkcjonowanie rejestru</w:t>
        </w:r>
        <w:r w:rsidR="007C4D52">
          <w:t xml:space="preserve"> artystów</w:t>
        </w:r>
        <w:r w:rsidR="007A41F4">
          <w:t xml:space="preserve"> i zapewniający </w:t>
        </w:r>
        <w:r w:rsidR="004C38CB">
          <w:t xml:space="preserve">obsługę postępowań </w:t>
        </w:r>
        <w:del w:id="7" w:author="Autor">
          <w:r w:rsidR="004C38CB" w:rsidDel="005F4F7F">
            <w:delText>opisanych w</w:delText>
          </w:r>
        </w:del>
        <w:r w:rsidR="005F4F7F">
          <w:t>prowadzonych na podstawie</w:t>
        </w:r>
        <w:r w:rsidR="004C38CB">
          <w:t xml:space="preserve"> ustaw</w:t>
        </w:r>
        <w:r w:rsidR="005F4F7F">
          <w:t>y</w:t>
        </w:r>
        <w:del w:id="8" w:author="Autor">
          <w:r w:rsidR="004C38CB" w:rsidDel="005F4F7F">
            <w:delText>ie</w:delText>
          </w:r>
        </w:del>
      </w:ins>
      <w:r w:rsidR="00AE27F0" w:rsidRPr="00182333">
        <w:t>.</w:t>
      </w:r>
    </w:p>
    <w:p w14:paraId="688192D5" w14:textId="77777777" w:rsidR="00AE27F0" w:rsidRPr="00182333" w:rsidRDefault="00AE27F0" w:rsidP="00AE27F0">
      <w:pPr>
        <w:pStyle w:val="ROZDZODDZOZNoznaczenierozdziauluboddziau"/>
      </w:pPr>
      <w:r w:rsidRPr="00182333">
        <w:t>Rozdział 2</w:t>
      </w:r>
    </w:p>
    <w:p w14:paraId="4DEAEB17" w14:textId="22F5A929" w:rsidR="00AE27F0" w:rsidRPr="00182333" w:rsidRDefault="00AE27F0" w:rsidP="00AE27F0">
      <w:pPr>
        <w:pStyle w:val="ROZDZODDZPRZEDMprzedmiotregulacjirozdziauluboddziau"/>
      </w:pPr>
      <w:r w:rsidRPr="00182333">
        <w:t>Ustrój i</w:t>
      </w:r>
      <w:r>
        <w:t> </w:t>
      </w:r>
      <w:r w:rsidRPr="00182333">
        <w:t>organizacja Polskiej Izby Artystów</w:t>
      </w:r>
    </w:p>
    <w:p w14:paraId="4849B8E8" w14:textId="11829F0F" w:rsidR="00AE27F0" w:rsidRPr="00182333" w:rsidRDefault="00AE27F0" w:rsidP="00AE27F0">
      <w:pPr>
        <w:pStyle w:val="ARTartustawynprozporzdzenia"/>
      </w:pPr>
      <w:r w:rsidRPr="00182333">
        <w:rPr>
          <w:rStyle w:val="Ppogrubienie"/>
        </w:rPr>
        <w:t xml:space="preserve">Art. 3. </w:t>
      </w:r>
      <w:r w:rsidRPr="00182333">
        <w:t xml:space="preserve">1. Polska Izba Artystów, zwana dalej </w:t>
      </w:r>
      <w:r>
        <w:t>„</w:t>
      </w:r>
      <w:r w:rsidRPr="00182333">
        <w:t>Izbą</w:t>
      </w:r>
      <w:r>
        <w:t>”</w:t>
      </w:r>
      <w:r w:rsidRPr="00182333">
        <w:t>, jest państwową osobą prawną w</w:t>
      </w:r>
      <w:r>
        <w:t> </w:t>
      </w:r>
      <w:r w:rsidRPr="00182333">
        <w:t>rozumieniu</w:t>
      </w:r>
      <w:r>
        <w:t xml:space="preserve"> art. </w:t>
      </w:r>
      <w:r w:rsidRPr="00182333">
        <w:t>9</w:t>
      </w:r>
      <w:r>
        <w:t xml:space="preserve"> pkt </w:t>
      </w:r>
      <w:r w:rsidRPr="00182333">
        <w:t>14</w:t>
      </w:r>
      <w:r>
        <w:t> </w:t>
      </w:r>
      <w:r w:rsidRPr="00182333">
        <w:t>ustawy z</w:t>
      </w:r>
      <w:r>
        <w:t> </w:t>
      </w:r>
      <w:r w:rsidRPr="00182333">
        <w:t>dnia 27</w:t>
      </w:r>
      <w:r>
        <w:t> </w:t>
      </w:r>
      <w:r w:rsidRPr="00182333">
        <w:t>sierpnia 2009</w:t>
      </w:r>
      <w:r>
        <w:t> </w:t>
      </w:r>
      <w:r w:rsidRPr="00182333">
        <w:t>r. o</w:t>
      </w:r>
      <w:r>
        <w:t> </w:t>
      </w:r>
      <w:r w:rsidRPr="00182333">
        <w:t>finansach publicznych (</w:t>
      </w:r>
      <w:r>
        <w:t>Dz. U.</w:t>
      </w:r>
      <w:r w:rsidRPr="00182333">
        <w:t xml:space="preserve"> z</w:t>
      </w:r>
      <w:r>
        <w:t> </w:t>
      </w:r>
      <w:r w:rsidRPr="00182333">
        <w:t>Dz.U. z</w:t>
      </w:r>
      <w:r>
        <w:t> </w:t>
      </w:r>
      <w:r w:rsidRPr="00182333">
        <w:t>2021</w:t>
      </w:r>
      <w:r>
        <w:t> </w:t>
      </w:r>
      <w:r w:rsidRPr="00182333">
        <w:t>r.</w:t>
      </w:r>
      <w:r>
        <w:t xml:space="preserve"> poz. </w:t>
      </w:r>
      <w:r w:rsidRPr="00182333">
        <w:t>305</w:t>
      </w:r>
      <w:r>
        <w:t>, 1236, 1535, 1927, 1981, 2054 i 2027</w:t>
      </w:r>
      <w:r w:rsidRPr="00182333">
        <w:t>).</w:t>
      </w:r>
    </w:p>
    <w:p w14:paraId="4F47772B" w14:textId="77777777" w:rsidR="00AE27F0" w:rsidRPr="00182333" w:rsidRDefault="00AE27F0" w:rsidP="00AE27F0">
      <w:pPr>
        <w:pStyle w:val="USTustnpkodeksu"/>
      </w:pPr>
      <w:r w:rsidRPr="00182333">
        <w:t>2. Siedzibą Izby jest miasto stołeczne Warszawa.</w:t>
      </w:r>
    </w:p>
    <w:p w14:paraId="03B39321" w14:textId="2F4C0C90" w:rsidR="00AE27F0" w:rsidRPr="00182333" w:rsidRDefault="00AE27F0" w:rsidP="00AE27F0">
      <w:pPr>
        <w:pStyle w:val="USTustnpkodeksu"/>
      </w:pPr>
      <w:r w:rsidRPr="00182333">
        <w:lastRenderedPageBreak/>
        <w:t>3. Minister właściwy do spraw kultury i</w:t>
      </w:r>
      <w:r>
        <w:t> </w:t>
      </w:r>
      <w:r w:rsidRPr="00182333">
        <w:t>ochrony dziedzictwa narodowego, w</w:t>
      </w:r>
      <w:r>
        <w:t> </w:t>
      </w:r>
      <w:r w:rsidRPr="00182333">
        <w:t>drodze zarządzenia, nadaje Izbie statut, w</w:t>
      </w:r>
      <w:r>
        <w:t> </w:t>
      </w:r>
      <w:r w:rsidRPr="00182333">
        <w:t xml:space="preserve">którym określa organizację wewnętrzną oraz tryb pracy organów Izby, mając na względzie sprawne wykonywanie zadań przez Izbę. </w:t>
      </w:r>
    </w:p>
    <w:p w14:paraId="1B1FF8AF" w14:textId="4B45E848" w:rsidR="00AE27F0" w:rsidRPr="00182333" w:rsidRDefault="00AE27F0" w:rsidP="00AE27F0">
      <w:pPr>
        <w:pStyle w:val="USTustnpkodeksu"/>
      </w:pPr>
      <w:r w:rsidRPr="00182333">
        <w:t>4. W</w:t>
      </w:r>
      <w:r>
        <w:t> </w:t>
      </w:r>
      <w:r w:rsidRPr="00182333">
        <w:t>zakresie prowadzonej działalności, o</w:t>
      </w:r>
      <w:r>
        <w:t> </w:t>
      </w:r>
      <w:r w:rsidRPr="00182333">
        <w:t>której mowa w</w:t>
      </w:r>
      <w:r>
        <w:t> art. </w:t>
      </w:r>
      <w:r w:rsidRPr="00182333">
        <w:t>28</w:t>
      </w:r>
      <w:r>
        <w:noBreakHyphen/>
      </w:r>
      <w:r w:rsidR="00052FEA">
        <w:t>51</w:t>
      </w:r>
      <w:r w:rsidRPr="00182333">
        <w:t>, Izbie przysługują środki prawne właściwe organom administracji państwowej.</w:t>
      </w:r>
    </w:p>
    <w:p w14:paraId="3494250C" w14:textId="77777777" w:rsidR="00AE27F0" w:rsidRPr="00182333" w:rsidRDefault="00AE27F0" w:rsidP="00AE27F0">
      <w:pPr>
        <w:pStyle w:val="ARTartustawynprozporzdzenia"/>
      </w:pPr>
      <w:r w:rsidRPr="00182333">
        <w:rPr>
          <w:rStyle w:val="Ppogrubienie"/>
        </w:rPr>
        <w:t>Art. 4.</w:t>
      </w:r>
      <w:r w:rsidRPr="00182333">
        <w:t xml:space="preserve"> Do zadań Izby należy:</w:t>
      </w:r>
    </w:p>
    <w:p w14:paraId="325DFE2C" w14:textId="5ECEF478" w:rsidR="00AE27F0" w:rsidRPr="00182333" w:rsidRDefault="00AE27F0" w:rsidP="00AE27F0">
      <w:pPr>
        <w:pStyle w:val="PKTpunkt"/>
      </w:pPr>
      <w:r w:rsidRPr="00182333">
        <w:t>1)</w:t>
      </w:r>
      <w:r w:rsidRPr="00182333">
        <w:tab/>
        <w:t>rozpatrywanie spraw związanych z</w:t>
      </w:r>
      <w:r>
        <w:t> </w:t>
      </w:r>
      <w:r w:rsidRPr="00182333">
        <w:t>potwierdzaniem lub aktualizacją uprawnień artysty zawodowego;</w:t>
      </w:r>
    </w:p>
    <w:p w14:paraId="5AECBC65" w14:textId="77F95F75" w:rsidR="00AE27F0" w:rsidRPr="00182333" w:rsidRDefault="00AE27F0" w:rsidP="00AE27F0">
      <w:pPr>
        <w:pStyle w:val="PKTpunkt"/>
      </w:pPr>
      <w:r w:rsidRPr="00182333">
        <w:t>2)</w:t>
      </w:r>
      <w:r w:rsidRPr="00182333">
        <w:tab/>
        <w:t>rozpatrywanie spraw związanych z</w:t>
      </w:r>
      <w:r>
        <w:t> </w:t>
      </w:r>
      <w:r w:rsidRPr="00182333">
        <w:t>przyznawaniem artystom zawodowym dopłaty do składek na ubezpieczenia społeczne i</w:t>
      </w:r>
      <w:r>
        <w:t> </w:t>
      </w:r>
      <w:r w:rsidRPr="00182333">
        <w:t xml:space="preserve">zdrowotne, zwanej dalej </w:t>
      </w:r>
      <w:r>
        <w:t>„</w:t>
      </w:r>
      <w:r w:rsidRPr="00182333">
        <w:t>Dopłatą</w:t>
      </w:r>
      <w:r>
        <w:t>”</w:t>
      </w:r>
      <w:r w:rsidRPr="00182333">
        <w:t>;</w:t>
      </w:r>
    </w:p>
    <w:p w14:paraId="4704436F" w14:textId="542CA2FB" w:rsidR="00AE27F0" w:rsidRPr="00182333" w:rsidRDefault="00AE27F0" w:rsidP="00AE27F0">
      <w:pPr>
        <w:pStyle w:val="PKTpunkt"/>
      </w:pPr>
      <w:r w:rsidRPr="00182333">
        <w:t>3)</w:t>
      </w:r>
      <w:r w:rsidRPr="00182333">
        <w:tab/>
        <w:t xml:space="preserve">wydawanie artystom zawodowym </w:t>
      </w:r>
      <w:r>
        <w:t>K</w:t>
      </w:r>
      <w:r w:rsidRPr="00182333">
        <w:t xml:space="preserve">arty </w:t>
      </w:r>
      <w:r>
        <w:t>A</w:t>
      </w:r>
      <w:r w:rsidRPr="00182333">
        <w:t xml:space="preserve">rtysty </w:t>
      </w:r>
      <w:r>
        <w:t>Z</w:t>
      </w:r>
      <w:r w:rsidRPr="00182333">
        <w:t xml:space="preserve">awodowego, zwanej dalej </w:t>
      </w:r>
      <w:r>
        <w:t>„</w:t>
      </w:r>
      <w:r w:rsidRPr="00182333">
        <w:t>Kartą</w:t>
      </w:r>
      <w:r>
        <w:t>”</w:t>
      </w:r>
      <w:r w:rsidRPr="00182333">
        <w:t xml:space="preserve"> i</w:t>
      </w:r>
      <w:r>
        <w:t> </w:t>
      </w:r>
      <w:r w:rsidRPr="00182333">
        <w:t>zajmowanie się sprawami związanymi z</w:t>
      </w:r>
      <w:r>
        <w:t> </w:t>
      </w:r>
      <w:r w:rsidRPr="00182333">
        <w:t>Kartą;</w:t>
      </w:r>
    </w:p>
    <w:p w14:paraId="0530BF98" w14:textId="412C8C64" w:rsidR="00F537BF" w:rsidRDefault="00AE27F0" w:rsidP="00AE27F0">
      <w:pPr>
        <w:pStyle w:val="PKTpunkt"/>
      </w:pPr>
      <w:r>
        <w:t>4</w:t>
      </w:r>
      <w:r w:rsidRPr="003811E7">
        <w:t>)</w:t>
      </w:r>
      <w:r w:rsidRPr="003811E7">
        <w:tab/>
      </w:r>
      <w:r>
        <w:t>zarządza</w:t>
      </w:r>
      <w:r w:rsidRPr="003811E7">
        <w:t>nie wyodrębnion</w:t>
      </w:r>
      <w:r>
        <w:t>ym</w:t>
      </w:r>
      <w:r w:rsidRPr="003811E7">
        <w:t xml:space="preserve"> rachunk</w:t>
      </w:r>
      <w:r>
        <w:t>iem</w:t>
      </w:r>
      <w:r w:rsidRPr="003811E7">
        <w:t xml:space="preserve"> bankow</w:t>
      </w:r>
      <w:r>
        <w:t>ym</w:t>
      </w:r>
      <w:r w:rsidRPr="003811E7">
        <w:t xml:space="preserve"> </w:t>
      </w:r>
      <w:r>
        <w:noBreakHyphen/>
        <w:t xml:space="preserve"> </w:t>
      </w:r>
      <w:r w:rsidRPr="003811E7">
        <w:t>Funduszu Wsparcia</w:t>
      </w:r>
      <w:r>
        <w:t xml:space="preserve"> Artystów Zawodowych, zwanego dalej „Funduszem Wsparcia”</w:t>
      </w:r>
      <w:ins w:id="9" w:author="Autor">
        <w:r w:rsidR="007C4D52">
          <w:t>;</w:t>
        </w:r>
      </w:ins>
    </w:p>
    <w:p w14:paraId="33778ADF" w14:textId="41BD005B" w:rsidR="00105005" w:rsidRDefault="00F537BF" w:rsidP="00AE27F0">
      <w:pPr>
        <w:pStyle w:val="PKTpunkt"/>
      </w:pPr>
      <w:r>
        <w:t>5)</w:t>
      </w:r>
      <w:r>
        <w:tab/>
        <w:t>wsparcie socjalne artystów zawodowych</w:t>
      </w:r>
      <w:ins w:id="10" w:author="Autor">
        <w:r w:rsidR="007C4D52">
          <w:t>;</w:t>
        </w:r>
      </w:ins>
    </w:p>
    <w:p w14:paraId="0C176D13" w14:textId="26686AEA" w:rsidR="00105005" w:rsidRPr="00A55365" w:rsidRDefault="00105005" w:rsidP="00105005">
      <w:pPr>
        <w:pStyle w:val="PKTpunkt"/>
      </w:pPr>
      <w:r>
        <w:t>6</w:t>
      </w:r>
      <w:r w:rsidRPr="00A55365">
        <w:t>)</w:t>
      </w:r>
      <w:r>
        <w:tab/>
      </w:r>
      <w:r w:rsidRPr="003811E7">
        <w:t>udzielanie ze środków Funduszu Wsparcia:</w:t>
      </w:r>
    </w:p>
    <w:p w14:paraId="79C02021" w14:textId="77777777" w:rsidR="00105005" w:rsidRPr="00182333" w:rsidRDefault="00105005" w:rsidP="00105005">
      <w:pPr>
        <w:pStyle w:val="LITlitera"/>
      </w:pPr>
      <w:r w:rsidRPr="00182333">
        <w:t>a)</w:t>
      </w:r>
      <w:r w:rsidRPr="00182333">
        <w:tab/>
      </w:r>
      <w:r>
        <w:t>Dopłaty</w:t>
      </w:r>
      <w:r w:rsidRPr="00182333">
        <w:t>,</w:t>
      </w:r>
    </w:p>
    <w:p w14:paraId="5A9D94F6" w14:textId="77777777" w:rsidR="00105005" w:rsidRPr="00182333" w:rsidRDefault="00105005" w:rsidP="00105005">
      <w:pPr>
        <w:pStyle w:val="LITlitera"/>
      </w:pPr>
      <w:r w:rsidRPr="00182333">
        <w:t>b)</w:t>
      </w:r>
      <w:r w:rsidRPr="00182333">
        <w:tab/>
        <w:t>wsparcia socjalnego dla artystów zawodowych,</w:t>
      </w:r>
    </w:p>
    <w:p w14:paraId="6A688EAF" w14:textId="77777777" w:rsidR="00105005" w:rsidRPr="00182333" w:rsidRDefault="00105005" w:rsidP="00105005">
      <w:pPr>
        <w:pStyle w:val="LITlitera"/>
      </w:pPr>
      <w:r w:rsidRPr="00182333">
        <w:t>c)</w:t>
      </w:r>
      <w:r w:rsidRPr="00182333">
        <w:tab/>
        <w:t>stypendiów dla wyróżniających się artystów zawodowych;</w:t>
      </w:r>
    </w:p>
    <w:p w14:paraId="4836D04D" w14:textId="67DD088F" w:rsidR="00105005" w:rsidRPr="00182333" w:rsidRDefault="00105005" w:rsidP="00105005">
      <w:pPr>
        <w:pStyle w:val="PKTpunkt"/>
      </w:pPr>
      <w:r>
        <w:t>7</w:t>
      </w:r>
      <w:r w:rsidRPr="00182333">
        <w:t>)</w:t>
      </w:r>
      <w:r w:rsidRPr="00182333">
        <w:tab/>
        <w:t>prowadzenie badań dotyczących artystów zawodowych</w:t>
      </w:r>
      <w:r>
        <w:t>, ich struktury zawodowej oraz wykorzystania utworów w ramach dozwolonego użytku</w:t>
      </w:r>
      <w:r w:rsidRPr="00182333">
        <w:t>.</w:t>
      </w:r>
      <w:r>
        <w:t xml:space="preserve"> </w:t>
      </w:r>
    </w:p>
    <w:p w14:paraId="59BF9878" w14:textId="7378C45F" w:rsidR="00AE27F0" w:rsidRPr="00182333" w:rsidRDefault="00AE27F0" w:rsidP="00AE27F0">
      <w:pPr>
        <w:pStyle w:val="ARTartustawynprozporzdzenia"/>
      </w:pPr>
      <w:r w:rsidRPr="00182333">
        <w:rPr>
          <w:rStyle w:val="Ppogrubienie"/>
        </w:rPr>
        <w:t>Art. 5</w:t>
      </w:r>
      <w:r w:rsidR="00D52A7F">
        <w:rPr>
          <w:rStyle w:val="Ppogrubienie"/>
        </w:rPr>
        <w:t>.</w:t>
      </w:r>
      <w:r>
        <w:rPr>
          <w:rStyle w:val="Ppogrubienie"/>
        </w:rPr>
        <w:t> </w:t>
      </w:r>
      <w:r w:rsidRPr="00182333">
        <w:t>1. Nadzór nad Izbą sprawuje minister właściwy do spraw kultury i</w:t>
      </w:r>
      <w:r>
        <w:t> </w:t>
      </w:r>
      <w:r w:rsidRPr="00182333">
        <w:t>ochrony dziedzictwa narodowego.</w:t>
      </w:r>
    </w:p>
    <w:p w14:paraId="264908A4" w14:textId="2DA6BDC8" w:rsidR="00AE27F0" w:rsidRPr="00182333" w:rsidRDefault="00AE27F0" w:rsidP="00AE27F0">
      <w:pPr>
        <w:pStyle w:val="USTustnpkodeksu"/>
      </w:pPr>
      <w:r w:rsidRPr="00182333">
        <w:t>2. Nadzór, o</w:t>
      </w:r>
      <w:r>
        <w:t> </w:t>
      </w:r>
      <w:r w:rsidRPr="00182333">
        <w:t>którym mowa w</w:t>
      </w:r>
      <w:r>
        <w:t> ust. </w:t>
      </w:r>
      <w:r w:rsidRPr="00182333">
        <w:t>1, obejmuje nadzór nad:</w:t>
      </w:r>
    </w:p>
    <w:p w14:paraId="5ADD3546" w14:textId="23879EFE" w:rsidR="00AE27F0" w:rsidRPr="00182333" w:rsidRDefault="00AE27F0" w:rsidP="00AE27F0">
      <w:pPr>
        <w:pStyle w:val="PKTpunkt"/>
      </w:pPr>
      <w:r w:rsidRPr="00182333">
        <w:t>1)</w:t>
      </w:r>
      <w:r w:rsidRPr="00182333">
        <w:tab/>
        <w:t>zgodnością działań Izby z</w:t>
      </w:r>
      <w:r>
        <w:t> </w:t>
      </w:r>
      <w:r w:rsidRPr="00182333">
        <w:t>przepisami prawa i</w:t>
      </w:r>
      <w:r>
        <w:t> </w:t>
      </w:r>
      <w:r w:rsidRPr="00182333">
        <w:t>statutem;</w:t>
      </w:r>
    </w:p>
    <w:p w14:paraId="73519305" w14:textId="3306E03F" w:rsidR="00AE27F0" w:rsidRPr="00182333" w:rsidRDefault="00AE27F0" w:rsidP="00AE27F0">
      <w:pPr>
        <w:pStyle w:val="PKTpunkt"/>
      </w:pPr>
      <w:r w:rsidRPr="00182333">
        <w:t>2)</w:t>
      </w:r>
      <w:r w:rsidRPr="00182333">
        <w:tab/>
        <w:t>realizacją przez Izbę zadań określonych w</w:t>
      </w:r>
      <w:r>
        <w:t> art. </w:t>
      </w:r>
      <w:r w:rsidRPr="00182333">
        <w:t>4;</w:t>
      </w:r>
    </w:p>
    <w:p w14:paraId="1B8229CB" w14:textId="77777777" w:rsidR="00AE27F0" w:rsidRPr="00182333" w:rsidRDefault="00AE27F0" w:rsidP="00AE27F0">
      <w:pPr>
        <w:pStyle w:val="PKTpunkt"/>
      </w:pPr>
      <w:r w:rsidRPr="00182333">
        <w:t>3)</w:t>
      </w:r>
      <w:r w:rsidRPr="00182333">
        <w:tab/>
        <w:t>prawidłowością wydatkowania środków publicznych.</w:t>
      </w:r>
    </w:p>
    <w:p w14:paraId="6B8A17B3" w14:textId="25694219" w:rsidR="00AE27F0" w:rsidRPr="00182333" w:rsidRDefault="00AE27F0" w:rsidP="00AE27F0">
      <w:pPr>
        <w:pStyle w:val="USTustnpkodeksu"/>
      </w:pPr>
      <w:r w:rsidRPr="00182333">
        <w:t>3. Kontrolę w</w:t>
      </w:r>
      <w:r>
        <w:t> </w:t>
      </w:r>
      <w:r w:rsidRPr="00182333">
        <w:t>ramach nadzoru przeprowadza się na zasadach i</w:t>
      </w:r>
      <w:r>
        <w:t> </w:t>
      </w:r>
      <w:r w:rsidRPr="00182333">
        <w:t>w</w:t>
      </w:r>
      <w:r>
        <w:t> </w:t>
      </w:r>
      <w:r w:rsidRPr="00182333">
        <w:t>trybie określonych w</w:t>
      </w:r>
      <w:r>
        <w:t> </w:t>
      </w:r>
      <w:r w:rsidRPr="00182333">
        <w:t>ustawie z</w:t>
      </w:r>
      <w:r>
        <w:t> </w:t>
      </w:r>
      <w:r w:rsidRPr="00182333">
        <w:t>dnia 15</w:t>
      </w:r>
      <w:r>
        <w:t> </w:t>
      </w:r>
      <w:r w:rsidRPr="00182333">
        <w:t>lipca 2011</w:t>
      </w:r>
      <w:r>
        <w:t> </w:t>
      </w:r>
      <w:r w:rsidRPr="00182333">
        <w:t>r. o</w:t>
      </w:r>
      <w:r>
        <w:t> </w:t>
      </w:r>
      <w:r w:rsidRPr="00182333">
        <w:t>kontroli w</w:t>
      </w:r>
      <w:r>
        <w:t> </w:t>
      </w:r>
      <w:r w:rsidRPr="00182333">
        <w:t>administracji rządowej (</w:t>
      </w:r>
      <w:r>
        <w:t>Dz. U.</w:t>
      </w:r>
      <w:r w:rsidRPr="00182333">
        <w:t xml:space="preserve"> z</w:t>
      </w:r>
      <w:r>
        <w:t> </w:t>
      </w:r>
      <w:r w:rsidRPr="00182333">
        <w:t>2020</w:t>
      </w:r>
      <w:r>
        <w:t> </w:t>
      </w:r>
      <w:r w:rsidRPr="00182333">
        <w:t>r.</w:t>
      </w:r>
      <w:r>
        <w:t xml:space="preserve"> poz. </w:t>
      </w:r>
      <w:r w:rsidRPr="00182333">
        <w:t>224).</w:t>
      </w:r>
    </w:p>
    <w:p w14:paraId="2BBC2EC1" w14:textId="6EBFF58F" w:rsidR="00AE27F0" w:rsidRPr="00182333" w:rsidRDefault="00AE27F0" w:rsidP="00AE27F0">
      <w:pPr>
        <w:pStyle w:val="USTustnpkodeksu"/>
      </w:pPr>
      <w:r w:rsidRPr="00182333">
        <w:t>4. Dyrektor Izby i</w:t>
      </w:r>
      <w:r>
        <w:t> </w:t>
      </w:r>
      <w:r w:rsidRPr="00182333">
        <w:t>Rada Izby są zobowiązani do realizacji zaleceń pokontrolnych wydanych w</w:t>
      </w:r>
      <w:r>
        <w:t> </w:t>
      </w:r>
      <w:r w:rsidRPr="00182333">
        <w:t>ramach realizacji nadzoru.</w:t>
      </w:r>
    </w:p>
    <w:p w14:paraId="6D5A7E59" w14:textId="3577D248" w:rsidR="00AE27F0" w:rsidRPr="00182333" w:rsidRDefault="00AE27F0" w:rsidP="00AE27F0">
      <w:pPr>
        <w:pStyle w:val="USTustnpkodeksu"/>
      </w:pPr>
      <w:r w:rsidRPr="00182333">
        <w:lastRenderedPageBreak/>
        <w:t>5. Minister właściwy do spraw kultury i</w:t>
      </w:r>
      <w:r>
        <w:t> </w:t>
      </w:r>
      <w:r w:rsidRPr="00182333">
        <w:t>ochrony dziedzictwa narodowego ma prawo wglądu do dokumentów Izby i</w:t>
      </w:r>
      <w:r>
        <w:t> </w:t>
      </w:r>
      <w:r w:rsidRPr="00182333">
        <w:t>może żądać niezbędnych informacji od Dyrektora Izby.</w:t>
      </w:r>
    </w:p>
    <w:p w14:paraId="43AE0D2D" w14:textId="1B52FE7F" w:rsidR="00AE27F0" w:rsidRPr="00182333" w:rsidRDefault="00AE27F0" w:rsidP="00AE27F0">
      <w:pPr>
        <w:pStyle w:val="USTustnpkodeksu"/>
      </w:pPr>
      <w:r w:rsidRPr="00182333">
        <w:t>6. W</w:t>
      </w:r>
      <w:r>
        <w:t> </w:t>
      </w:r>
      <w:r w:rsidRPr="00182333">
        <w:t>razie uporczywego łamania przepisów ustawy przez Dyrektora Izby lub Radę Izby, minister właściwy do spraw kultury i</w:t>
      </w:r>
      <w:r>
        <w:t> </w:t>
      </w:r>
      <w:r w:rsidRPr="00182333">
        <w:t>ochrony dziedzictwa narodowego może wydać postanowienie rozwiązujące organy Izby.</w:t>
      </w:r>
    </w:p>
    <w:p w14:paraId="073C401B" w14:textId="2B8ED6B3" w:rsidR="00AE27F0" w:rsidRPr="00182333" w:rsidRDefault="00AE27F0" w:rsidP="00AE27F0">
      <w:pPr>
        <w:pStyle w:val="USTustnpkodeksu"/>
      </w:pPr>
      <w:r w:rsidRPr="00182333">
        <w:t>7. Postanowienie może być wydane po uprzednim przedstawieniu zarzutów Dyrektorowi Izby lub Radzie Izby</w:t>
      </w:r>
      <w:r w:rsidRPr="00182333" w:rsidDel="007C6573">
        <w:t xml:space="preserve"> </w:t>
      </w:r>
      <w:r w:rsidRPr="00182333">
        <w:t>i</w:t>
      </w:r>
      <w:r>
        <w:t> </w:t>
      </w:r>
      <w:r w:rsidRPr="00182333">
        <w:t>wezwaniu do przedstawienia wyjaśnień.</w:t>
      </w:r>
    </w:p>
    <w:p w14:paraId="2D740D99" w14:textId="7BB5FEBF" w:rsidR="00AE27F0" w:rsidRPr="00182333" w:rsidRDefault="00AE27F0" w:rsidP="00AE27F0">
      <w:pPr>
        <w:pStyle w:val="USTustnpkodeksu"/>
      </w:pPr>
      <w:r w:rsidRPr="00182333">
        <w:t>8. Rozwiązanie organów Izby wywołuje skutek po upływie 3</w:t>
      </w:r>
      <w:r>
        <w:t> </w:t>
      </w:r>
      <w:r w:rsidRPr="00182333">
        <w:t>miesięcy od wydania postanowienia. W</w:t>
      </w:r>
      <w:r>
        <w:t> </w:t>
      </w:r>
      <w:r w:rsidRPr="00182333">
        <w:t>tym czasie przeprowadzane są czynności zmierzające do wyłonienia nowych organów Izby na zasadach określonych w</w:t>
      </w:r>
      <w:r>
        <w:t> </w:t>
      </w:r>
      <w:r w:rsidRPr="00182333">
        <w:t>ustawie.</w:t>
      </w:r>
    </w:p>
    <w:p w14:paraId="583A6C7D" w14:textId="77777777" w:rsidR="00AE27F0" w:rsidRPr="00182333" w:rsidRDefault="00AE27F0" w:rsidP="00AE27F0">
      <w:pPr>
        <w:pStyle w:val="ARTartustawynprozporzdzenia"/>
      </w:pPr>
      <w:r w:rsidRPr="00182333">
        <w:rPr>
          <w:rStyle w:val="Ppogrubienie"/>
        </w:rPr>
        <w:t>Art. 6.</w:t>
      </w:r>
      <w:r w:rsidRPr="00182333">
        <w:t xml:space="preserve"> Organami Izby są:</w:t>
      </w:r>
    </w:p>
    <w:p w14:paraId="5460E34E" w14:textId="77777777" w:rsidR="00AE27F0" w:rsidRPr="00182333" w:rsidRDefault="00AE27F0" w:rsidP="00AE27F0">
      <w:pPr>
        <w:pStyle w:val="PKTpunkt"/>
      </w:pPr>
      <w:r w:rsidRPr="00182333">
        <w:t>1)</w:t>
      </w:r>
      <w:r w:rsidRPr="00182333">
        <w:tab/>
        <w:t>Rada Izby;</w:t>
      </w:r>
    </w:p>
    <w:p w14:paraId="23FD16C2" w14:textId="77777777" w:rsidR="00AE27F0" w:rsidRPr="00182333" w:rsidRDefault="00AE27F0" w:rsidP="00AE27F0">
      <w:pPr>
        <w:pStyle w:val="PKTpunkt"/>
      </w:pPr>
      <w:r w:rsidRPr="00182333">
        <w:t>2)</w:t>
      </w:r>
      <w:r w:rsidRPr="00182333">
        <w:tab/>
        <w:t>Dyrektor Izby.</w:t>
      </w:r>
    </w:p>
    <w:p w14:paraId="3F5EC7C6" w14:textId="2A165753" w:rsidR="00AE27F0" w:rsidRPr="00182333" w:rsidRDefault="00AE27F0" w:rsidP="00AE27F0">
      <w:pPr>
        <w:pStyle w:val="ARTartustawynprozporzdzenia"/>
      </w:pPr>
      <w:r w:rsidRPr="00182333">
        <w:rPr>
          <w:rStyle w:val="Ppogrubienie"/>
        </w:rPr>
        <w:t>Art. 7.</w:t>
      </w:r>
      <w:r w:rsidRPr="00182333">
        <w:t xml:space="preserve"> 1. W</w:t>
      </w:r>
      <w:r>
        <w:t> </w:t>
      </w:r>
      <w:r w:rsidRPr="00182333">
        <w:t>skład Rady Izby wchodzi:</w:t>
      </w:r>
    </w:p>
    <w:p w14:paraId="3222D2B8" w14:textId="29FF8A58" w:rsidR="00AE27F0" w:rsidRPr="00182333" w:rsidRDefault="00AE27F0" w:rsidP="00AE27F0">
      <w:pPr>
        <w:pStyle w:val="PKTpunkt"/>
      </w:pPr>
      <w:r w:rsidRPr="00182333">
        <w:t>1)</w:t>
      </w:r>
      <w:r w:rsidRPr="00182333">
        <w:tab/>
        <w:t>14</w:t>
      </w:r>
      <w:r>
        <w:t> </w:t>
      </w:r>
      <w:r w:rsidRPr="00182333">
        <w:t>członków wybranych przez organizacje reprezentatywne;</w:t>
      </w:r>
    </w:p>
    <w:p w14:paraId="7CFAA3DF" w14:textId="19CEBB2C" w:rsidR="00AE27F0" w:rsidRPr="00182333" w:rsidRDefault="00AE27F0" w:rsidP="00AE27F0">
      <w:pPr>
        <w:pStyle w:val="PKTpunkt"/>
      </w:pPr>
      <w:r w:rsidRPr="00182333">
        <w:t>2)</w:t>
      </w:r>
      <w:r w:rsidRPr="00182333">
        <w:tab/>
        <w:t>5</w:t>
      </w:r>
      <w:r>
        <w:t> </w:t>
      </w:r>
      <w:r w:rsidRPr="00182333">
        <w:t>członków powoływanych i</w:t>
      </w:r>
      <w:r>
        <w:t> </w:t>
      </w:r>
      <w:r w:rsidRPr="00182333">
        <w:t>odwoływanych przez ministra właściwego do spraw kultury i</w:t>
      </w:r>
      <w:r>
        <w:t> </w:t>
      </w:r>
      <w:r w:rsidRPr="00182333">
        <w:t>ochrony dziedzictwa narodowego;</w:t>
      </w:r>
    </w:p>
    <w:p w14:paraId="366DA9B5" w14:textId="656AA724" w:rsidR="00AE27F0" w:rsidRPr="00182333" w:rsidRDefault="00AE27F0" w:rsidP="00AE27F0">
      <w:pPr>
        <w:pStyle w:val="PKTpunkt"/>
      </w:pPr>
      <w:r w:rsidRPr="00182333">
        <w:t>3)</w:t>
      </w:r>
      <w:r w:rsidRPr="00182333">
        <w:tab/>
        <w:t>1</w:t>
      </w:r>
      <w:r>
        <w:t> </w:t>
      </w:r>
      <w:r w:rsidRPr="00182333">
        <w:t>członek powoływany i</w:t>
      </w:r>
      <w:r>
        <w:t> </w:t>
      </w:r>
      <w:r w:rsidRPr="00182333">
        <w:t>odwoływany przez ministra właściwego do spraw zabezpieczenia społecznego;</w:t>
      </w:r>
    </w:p>
    <w:p w14:paraId="28145CCC" w14:textId="6145E7CB" w:rsidR="00AE27F0" w:rsidRPr="00182333" w:rsidRDefault="00AE27F0" w:rsidP="00AE27F0">
      <w:pPr>
        <w:pStyle w:val="PKTpunkt"/>
      </w:pPr>
      <w:r w:rsidRPr="00182333">
        <w:t>4)</w:t>
      </w:r>
      <w:r w:rsidRPr="00182333">
        <w:tab/>
        <w:t>1</w:t>
      </w:r>
      <w:r>
        <w:t> </w:t>
      </w:r>
      <w:r w:rsidRPr="00182333">
        <w:t>członek powoływany i</w:t>
      </w:r>
      <w:r>
        <w:t> </w:t>
      </w:r>
      <w:r w:rsidRPr="00182333">
        <w:t>odwoływany przez Prezesa Zakładu Ubezpieczeń Społecznych.</w:t>
      </w:r>
    </w:p>
    <w:p w14:paraId="3038C1FF" w14:textId="6434B48C" w:rsidR="00AE27F0" w:rsidRPr="00182333" w:rsidRDefault="00AE27F0" w:rsidP="00AE27F0">
      <w:pPr>
        <w:pStyle w:val="USTustnpkodeksu"/>
      </w:pPr>
      <w:r w:rsidRPr="00182333">
        <w:t>2. Kadencja Rady Izby trwa 4</w:t>
      </w:r>
      <w:r>
        <w:t> </w:t>
      </w:r>
      <w:r w:rsidRPr="00182333">
        <w:t>lata.</w:t>
      </w:r>
    </w:p>
    <w:p w14:paraId="0C771CD8" w14:textId="50511DBE" w:rsidR="00AE27F0" w:rsidRPr="00182333" w:rsidRDefault="00AE27F0" w:rsidP="00AE27F0">
      <w:pPr>
        <w:pStyle w:val="USTustnpkodeksu"/>
      </w:pPr>
      <w:r w:rsidRPr="00182333">
        <w:t>3. Członkostwa w</w:t>
      </w:r>
      <w:r>
        <w:t> </w:t>
      </w:r>
      <w:r w:rsidRPr="00182333">
        <w:t>Radzie Izby nie można łączyć z</w:t>
      </w:r>
      <w:r>
        <w:t> </w:t>
      </w:r>
      <w:r w:rsidRPr="00182333">
        <w:t>zatrudnieniem w</w:t>
      </w:r>
      <w:r>
        <w:t> </w:t>
      </w:r>
      <w:r w:rsidRPr="00182333">
        <w:t>Izbie.</w:t>
      </w:r>
    </w:p>
    <w:p w14:paraId="509A4FB4" w14:textId="77777777" w:rsidR="00AE27F0" w:rsidRPr="00182333" w:rsidRDefault="00AE27F0" w:rsidP="00AE27F0">
      <w:pPr>
        <w:pStyle w:val="USTustnpkodeksu"/>
      </w:pPr>
      <w:r w:rsidRPr="00182333">
        <w:t>4. Funkcję członka Rady Izby można sprawować maksymalnie przez dwie kadencje.</w:t>
      </w:r>
    </w:p>
    <w:p w14:paraId="4AF07FEF" w14:textId="644BF218" w:rsidR="00AE27F0" w:rsidRPr="00182333" w:rsidRDefault="00AE27F0" w:rsidP="00AE27F0">
      <w:pPr>
        <w:pStyle w:val="USTustnpkodeksu"/>
      </w:pPr>
      <w:r w:rsidRPr="00182333">
        <w:t>5. Członkowie Rady Izby otrzymują wynagrodzenia za udział w</w:t>
      </w:r>
      <w:r>
        <w:t> </w:t>
      </w:r>
      <w:r w:rsidRPr="00182333">
        <w:t>posiedzeniach.</w:t>
      </w:r>
    </w:p>
    <w:p w14:paraId="0768E1F9" w14:textId="333DD41B" w:rsidR="00AE27F0" w:rsidRPr="00182333" w:rsidRDefault="00AE27F0" w:rsidP="00AE27F0">
      <w:pPr>
        <w:pStyle w:val="ARTartustawynprozporzdzenia"/>
      </w:pPr>
      <w:r w:rsidRPr="00182333">
        <w:rPr>
          <w:rStyle w:val="Ppogrubienie"/>
        </w:rPr>
        <w:t>Art. 8.</w:t>
      </w:r>
      <w:r w:rsidRPr="00182333">
        <w:t xml:space="preserve"> 1. Członkowie Rady Izby, o</w:t>
      </w:r>
      <w:r>
        <w:t> </w:t>
      </w:r>
      <w:r w:rsidRPr="00182333">
        <w:t>których mowa w</w:t>
      </w:r>
      <w:r>
        <w:t> art. </w:t>
      </w:r>
      <w:r w:rsidRPr="00182333">
        <w:t>7</w:t>
      </w:r>
      <w:r>
        <w:t xml:space="preserve"> ust. </w:t>
      </w:r>
      <w:r w:rsidRPr="00182333">
        <w:t>1</w:t>
      </w:r>
      <w:r>
        <w:t xml:space="preserve"> pkt </w:t>
      </w:r>
      <w:r w:rsidRPr="00182333">
        <w:t>1, wybierani są przez organizacje reprezentatywne:</w:t>
      </w:r>
    </w:p>
    <w:p w14:paraId="5DB1C161" w14:textId="15173081" w:rsidR="00AE27F0" w:rsidRPr="00182333" w:rsidRDefault="00AE27F0" w:rsidP="00AE27F0">
      <w:pPr>
        <w:pStyle w:val="PKTpunkt"/>
      </w:pPr>
      <w:r w:rsidRPr="00182333">
        <w:t>1)</w:t>
      </w:r>
      <w:r w:rsidRPr="00182333">
        <w:tab/>
        <w:t>7</w:t>
      </w:r>
      <w:r>
        <w:t> </w:t>
      </w:r>
      <w:r w:rsidRPr="00182333">
        <w:t>wybieranych jest w</w:t>
      </w:r>
      <w:r>
        <w:t> </w:t>
      </w:r>
      <w:r w:rsidRPr="00182333">
        <w:t xml:space="preserve">głosowaniu przez przedstawicieli </w:t>
      </w:r>
      <w:r w:rsidR="00032F80">
        <w:t xml:space="preserve">najliczniejszych </w:t>
      </w:r>
      <w:r w:rsidRPr="00182333">
        <w:t>organizacji reprezentatywnych, zgodnie z</w:t>
      </w:r>
      <w:r>
        <w:t> </w:t>
      </w:r>
      <w:r w:rsidRPr="00182333">
        <w:t>aktem wykonawczym wydanym na podstawie</w:t>
      </w:r>
      <w:r>
        <w:t xml:space="preserve"> art. </w:t>
      </w:r>
      <w:r w:rsidRPr="00182333">
        <w:t>20</w:t>
      </w:r>
      <w:r>
        <w:t xml:space="preserve"> pkt </w:t>
      </w:r>
      <w:r w:rsidRPr="00182333">
        <w:t>1;</w:t>
      </w:r>
    </w:p>
    <w:p w14:paraId="0754A1B9" w14:textId="19C31B39" w:rsidR="00AE27F0" w:rsidRPr="00182333" w:rsidRDefault="00AE27F0" w:rsidP="00AE27F0">
      <w:pPr>
        <w:pStyle w:val="PKTpunkt"/>
      </w:pPr>
      <w:r w:rsidRPr="00182333">
        <w:t>2)</w:t>
      </w:r>
      <w:r w:rsidRPr="00182333">
        <w:tab/>
        <w:t>7</w:t>
      </w:r>
      <w:r>
        <w:t> </w:t>
      </w:r>
      <w:r w:rsidRPr="00182333">
        <w:t>wybieranych jest w</w:t>
      </w:r>
      <w:r>
        <w:t> </w:t>
      </w:r>
      <w:r w:rsidRPr="00182333">
        <w:t>głosowaniu przez przedstawicieli pozostałych organizacji reprezentatywnych</w:t>
      </w:r>
      <w:r w:rsidR="00797F86">
        <w:t xml:space="preserve">, </w:t>
      </w:r>
      <w:r w:rsidR="00797F86" w:rsidRPr="00182333">
        <w:t>zgodnie z</w:t>
      </w:r>
      <w:r w:rsidR="00797F86">
        <w:t> </w:t>
      </w:r>
      <w:r w:rsidR="00797F86" w:rsidRPr="00182333">
        <w:t>aktem wykonawczym wydanym na podstawie</w:t>
      </w:r>
      <w:r w:rsidR="00797F86">
        <w:t xml:space="preserve"> art. </w:t>
      </w:r>
      <w:r w:rsidR="00797F86" w:rsidRPr="00182333">
        <w:t>20</w:t>
      </w:r>
      <w:r w:rsidR="00797F86">
        <w:t xml:space="preserve"> pkt </w:t>
      </w:r>
      <w:r w:rsidR="00797F86" w:rsidRPr="00182333">
        <w:t>1</w:t>
      </w:r>
      <w:r w:rsidRPr="00182333">
        <w:t>.</w:t>
      </w:r>
    </w:p>
    <w:p w14:paraId="54CCF6DF" w14:textId="47C8CCAC" w:rsidR="00AE27F0" w:rsidRPr="00182333" w:rsidRDefault="00AE27F0" w:rsidP="00AE27F0">
      <w:pPr>
        <w:pStyle w:val="USTustnpkodeksu"/>
      </w:pPr>
      <w:r w:rsidRPr="00182333">
        <w:lastRenderedPageBreak/>
        <w:t>2.</w:t>
      </w:r>
      <w:r w:rsidRPr="00182333">
        <w:tab/>
        <w:t>Organizacje reprezentatywne biorą udział w</w:t>
      </w:r>
      <w:r>
        <w:t> </w:t>
      </w:r>
      <w:r w:rsidRPr="00182333">
        <w:t>wyborach członków Rady Izby przez swoich przedstawicieli, wyznaczonych przez każdą organizację reprezentatywną w</w:t>
      </w:r>
      <w:r>
        <w:t> </w:t>
      </w:r>
      <w:r w:rsidRPr="00182333">
        <w:t>sposób określony na walnym zebraniu członków.</w:t>
      </w:r>
    </w:p>
    <w:p w14:paraId="5627997C" w14:textId="77777777" w:rsidR="00AE27F0" w:rsidRPr="00182333" w:rsidRDefault="00AE27F0" w:rsidP="00AE27F0">
      <w:pPr>
        <w:pStyle w:val="USTustnpkodeksu"/>
      </w:pPr>
      <w:r w:rsidRPr="00182333">
        <w:t>3.</w:t>
      </w:r>
      <w:r w:rsidRPr="00182333">
        <w:tab/>
        <w:t>Każda organizacja reprezentatywna może wyznaczyć jednego przedstawiciela, dysponującego jednym głosem.</w:t>
      </w:r>
    </w:p>
    <w:p w14:paraId="48380708" w14:textId="55E49787" w:rsidR="00AE27F0" w:rsidRPr="00182333" w:rsidRDefault="00AE27F0" w:rsidP="00AE27F0">
      <w:pPr>
        <w:pStyle w:val="USTustnpkodeksu"/>
      </w:pPr>
      <w:r w:rsidRPr="00182333">
        <w:t>4. Wybór przedstawiciela w</w:t>
      </w:r>
      <w:r>
        <w:t> </w:t>
      </w:r>
      <w:r w:rsidRPr="00182333">
        <w:t>głosowaniu</w:t>
      </w:r>
      <w:r w:rsidR="008F5E04">
        <w:t>, o którym mowa w ust. 1,</w:t>
      </w:r>
      <w:r w:rsidRPr="00182333">
        <w:t xml:space="preserve"> jest równoznaczny z</w:t>
      </w:r>
      <w:r>
        <w:t> </w:t>
      </w:r>
      <w:r w:rsidRPr="00182333">
        <w:t>jego powołaniem w</w:t>
      </w:r>
      <w:r>
        <w:t> </w:t>
      </w:r>
      <w:r w:rsidRPr="00182333">
        <w:t>skład Rady Izby.</w:t>
      </w:r>
    </w:p>
    <w:p w14:paraId="2872A7B5" w14:textId="77777777" w:rsidR="00AE27F0" w:rsidRPr="00182333" w:rsidRDefault="00AE27F0" w:rsidP="00AE27F0">
      <w:pPr>
        <w:pStyle w:val="ARTartustawynprozporzdzenia"/>
      </w:pPr>
      <w:r w:rsidRPr="00182333">
        <w:rPr>
          <w:rStyle w:val="Ppogrubienie"/>
        </w:rPr>
        <w:t>Art. 9</w:t>
      </w:r>
      <w:r w:rsidRPr="00182333">
        <w:t>. Członkiem Rady Izby może być osoba, która:</w:t>
      </w:r>
    </w:p>
    <w:p w14:paraId="51989083" w14:textId="5FB42804" w:rsidR="00AE27F0" w:rsidRPr="00182333" w:rsidRDefault="00AE27F0" w:rsidP="00AE27F0">
      <w:pPr>
        <w:pStyle w:val="PKTpunkt"/>
      </w:pPr>
      <w:r w:rsidRPr="00182333">
        <w:t>1)</w:t>
      </w:r>
      <w:r w:rsidRPr="00182333">
        <w:tab/>
        <w:t>korzysta z</w:t>
      </w:r>
      <w:r>
        <w:t> </w:t>
      </w:r>
      <w:r w:rsidRPr="00182333">
        <w:t>pełni praw publicznych;</w:t>
      </w:r>
    </w:p>
    <w:p w14:paraId="64ECCF8C" w14:textId="5BD07F07" w:rsidR="00AE27F0" w:rsidRPr="00182333" w:rsidRDefault="00AE27F0" w:rsidP="00AE27F0">
      <w:pPr>
        <w:pStyle w:val="PKTpunkt"/>
      </w:pPr>
      <w:r w:rsidRPr="00182333">
        <w:t>2)</w:t>
      </w:r>
      <w:r w:rsidRPr="00182333">
        <w:tab/>
        <w:t>posiada wiedzę lub doświadczenie zawodowe związane z</w:t>
      </w:r>
      <w:r>
        <w:t> </w:t>
      </w:r>
      <w:r w:rsidRPr="00182333">
        <w:t>działalnością twórczą lub wykonawstwem artystycznym;</w:t>
      </w:r>
    </w:p>
    <w:p w14:paraId="6BE32584" w14:textId="04EF2B18" w:rsidR="00AE27F0" w:rsidRPr="00182333" w:rsidRDefault="00AE27F0" w:rsidP="00AE27F0">
      <w:pPr>
        <w:pStyle w:val="PKTpunkt"/>
      </w:pPr>
      <w:r w:rsidRPr="00182333">
        <w:t>3)</w:t>
      </w:r>
      <w:r w:rsidRPr="00182333">
        <w:tab/>
        <w:t>nie była skazana prawomocnym wyrokiem sądu za umyślne przestępstwo ścigane z</w:t>
      </w:r>
      <w:r>
        <w:t> </w:t>
      </w:r>
      <w:r w:rsidRPr="00182333">
        <w:t>oskarżenia publicznego lub umyślne przestępstwo skarbowe.</w:t>
      </w:r>
    </w:p>
    <w:p w14:paraId="04233C3B" w14:textId="4E59CBC9" w:rsidR="00AE27F0" w:rsidRPr="00182333" w:rsidRDefault="00AE27F0" w:rsidP="00AE27F0">
      <w:pPr>
        <w:pStyle w:val="ARTartustawynprozporzdzenia"/>
      </w:pPr>
      <w:r w:rsidRPr="00182333">
        <w:rPr>
          <w:rStyle w:val="Ppogrubienie"/>
        </w:rPr>
        <w:t>Art. 10.</w:t>
      </w:r>
      <w:r w:rsidRPr="00182333">
        <w:t xml:space="preserve"> 1. Członkostwo w</w:t>
      </w:r>
      <w:r>
        <w:t> </w:t>
      </w:r>
      <w:r w:rsidRPr="00182333">
        <w:t>Radzie Izby wygasa z</w:t>
      </w:r>
      <w:r>
        <w:t> </w:t>
      </w:r>
      <w:r w:rsidRPr="00182333">
        <w:t>powodu:</w:t>
      </w:r>
    </w:p>
    <w:p w14:paraId="56CA5FE6" w14:textId="2E42CCC4" w:rsidR="00AE27F0" w:rsidRPr="00182333" w:rsidRDefault="00AE27F0" w:rsidP="00AE27F0">
      <w:pPr>
        <w:pStyle w:val="PKTpunkt"/>
      </w:pPr>
      <w:r w:rsidRPr="00182333">
        <w:t>1)</w:t>
      </w:r>
      <w:r w:rsidRPr="00182333">
        <w:tab/>
        <w:t>rezygnacji członka Rady Izby złożonej na piśmie Przewodniczącemu Rady Izby lub wiceprzewodniczącemu Rady Izby w</w:t>
      </w:r>
      <w:r>
        <w:t> </w:t>
      </w:r>
      <w:r w:rsidRPr="00182333">
        <w:t>przypadku przewodniczącego Rady Izby</w:t>
      </w:r>
      <w:r w:rsidRPr="00182333" w:rsidDel="00F4656E">
        <w:rPr>
          <w:rStyle w:val="Odwoaniedokomentarza"/>
        </w:rPr>
        <w:t xml:space="preserve"> </w:t>
      </w:r>
      <w:r w:rsidRPr="00182333">
        <w:t>;</w:t>
      </w:r>
    </w:p>
    <w:p w14:paraId="2CCDEACC" w14:textId="77777777" w:rsidR="00AE27F0" w:rsidRPr="00182333" w:rsidRDefault="00AE27F0" w:rsidP="00AE27F0">
      <w:pPr>
        <w:pStyle w:val="PKTpunkt"/>
      </w:pPr>
      <w:r w:rsidRPr="00182333">
        <w:t>2)</w:t>
      </w:r>
      <w:r w:rsidRPr="00182333">
        <w:tab/>
        <w:t>śmierci członka Rady Izby;</w:t>
      </w:r>
    </w:p>
    <w:p w14:paraId="72B571B1" w14:textId="0C1C4FF0" w:rsidR="00AE27F0" w:rsidRPr="00182333" w:rsidRDefault="00AE27F0" w:rsidP="00AE27F0">
      <w:pPr>
        <w:pStyle w:val="PKTpunkt"/>
      </w:pPr>
      <w:r w:rsidRPr="00182333">
        <w:t>3)</w:t>
      </w:r>
      <w:r w:rsidRPr="00182333">
        <w:tab/>
        <w:t>niemożności sprawowania funkcji członka Rady Izby z</w:t>
      </w:r>
      <w:r>
        <w:t> </w:t>
      </w:r>
      <w:r w:rsidRPr="00182333">
        <w:t>powodu długotrwałej choroby stwierdzonej zaświadczeniem lekarskim;</w:t>
      </w:r>
    </w:p>
    <w:p w14:paraId="35D78E7C" w14:textId="757C7D2D" w:rsidR="00AE27F0" w:rsidRPr="00182333" w:rsidRDefault="00AE27F0" w:rsidP="00AE27F0">
      <w:pPr>
        <w:pStyle w:val="PKTpunkt"/>
      </w:pPr>
      <w:r w:rsidRPr="00182333">
        <w:t>4)</w:t>
      </w:r>
      <w:r w:rsidRPr="00182333">
        <w:tab/>
        <w:t>niewypełniania wymogów określonych w</w:t>
      </w:r>
      <w:r>
        <w:t> art. </w:t>
      </w:r>
      <w:r w:rsidRPr="00182333">
        <w:t>9</w:t>
      </w:r>
      <w:r>
        <w:t xml:space="preserve"> pkt </w:t>
      </w:r>
      <w:r w:rsidRPr="00182333">
        <w:t>1</w:t>
      </w:r>
      <w:r>
        <w:t xml:space="preserve"> i </w:t>
      </w:r>
      <w:r w:rsidRPr="00182333">
        <w:t>3.</w:t>
      </w:r>
    </w:p>
    <w:p w14:paraId="2981F634" w14:textId="59307597" w:rsidR="00AE27F0" w:rsidRPr="00182333" w:rsidRDefault="00AE27F0" w:rsidP="00AE27F0">
      <w:pPr>
        <w:pStyle w:val="USTustnpkodeksu"/>
      </w:pPr>
      <w:r w:rsidRPr="00182333">
        <w:t>2. W</w:t>
      </w:r>
      <w:r>
        <w:t> </w:t>
      </w:r>
      <w:r w:rsidRPr="00182333">
        <w:t>przypadkach, o</w:t>
      </w:r>
      <w:r>
        <w:t> </w:t>
      </w:r>
      <w:r w:rsidRPr="00182333">
        <w:t>których mowa w</w:t>
      </w:r>
      <w:r>
        <w:t> ust. </w:t>
      </w:r>
      <w:r w:rsidRPr="00182333">
        <w:t>1, nowego przedstawiciela powołuje się na podstawie</w:t>
      </w:r>
      <w:r>
        <w:t xml:space="preserve"> art. </w:t>
      </w:r>
      <w:r w:rsidRPr="00182333">
        <w:t>7</w:t>
      </w:r>
      <w:r>
        <w:t xml:space="preserve"> lub</w:t>
      </w:r>
      <w:r w:rsidRPr="00182333">
        <w:t xml:space="preserve"> wybiera na podstawie</w:t>
      </w:r>
      <w:r>
        <w:t xml:space="preserve"> art. </w:t>
      </w:r>
      <w:r w:rsidRPr="00182333">
        <w:t>8</w:t>
      </w:r>
      <w:r>
        <w:t> </w:t>
      </w:r>
      <w:r w:rsidRPr="00182333">
        <w:t>na okres do końca kadencji Rady Izby, o</w:t>
      </w:r>
      <w:r>
        <w:t> </w:t>
      </w:r>
      <w:r w:rsidRPr="00182333">
        <w:t>której mowa w</w:t>
      </w:r>
      <w:r>
        <w:t> art. </w:t>
      </w:r>
      <w:r w:rsidRPr="00182333">
        <w:t>7</w:t>
      </w:r>
      <w:r>
        <w:t xml:space="preserve"> ust. </w:t>
      </w:r>
      <w:r w:rsidRPr="00182333">
        <w:t>2.</w:t>
      </w:r>
    </w:p>
    <w:p w14:paraId="79CEE37B" w14:textId="2AFF17FC" w:rsidR="00AE27F0" w:rsidRPr="00182333" w:rsidRDefault="00AE27F0" w:rsidP="00AE27F0">
      <w:pPr>
        <w:pStyle w:val="ARTartustawynprozporzdzenia"/>
      </w:pPr>
      <w:r w:rsidRPr="00182333">
        <w:rPr>
          <w:rStyle w:val="Ppogrubienie"/>
        </w:rPr>
        <w:t>Art. 11.</w:t>
      </w:r>
      <w:r w:rsidRPr="00182333">
        <w:t xml:space="preserve"> 1. Pracami Rady Izby kieruje Przewodniczący Rady Izby, zwany dalej </w:t>
      </w:r>
      <w:r>
        <w:t>„</w:t>
      </w:r>
      <w:r w:rsidRPr="00182333">
        <w:t>Przewodniczącym</w:t>
      </w:r>
      <w:r>
        <w:t>”</w:t>
      </w:r>
      <w:r w:rsidRPr="00182333">
        <w:t>, wybierany zwykłą większością głosów w</w:t>
      </w:r>
      <w:r>
        <w:t> </w:t>
      </w:r>
      <w:r w:rsidRPr="00182333">
        <w:t>obecności co najmniej połowy ustawowego składu Rady Izby.</w:t>
      </w:r>
    </w:p>
    <w:p w14:paraId="10F9E78A" w14:textId="356C0276" w:rsidR="00AE27F0" w:rsidRPr="00182333" w:rsidRDefault="00AE27F0" w:rsidP="00AE27F0">
      <w:pPr>
        <w:pStyle w:val="USTustnpkodeksu"/>
      </w:pPr>
      <w:r w:rsidRPr="00182333">
        <w:t>2. Przewodniczący wskazuje wiceprzewodniczącego Rady Izby, który zastępuje go w</w:t>
      </w:r>
      <w:r>
        <w:t> </w:t>
      </w:r>
      <w:r w:rsidRPr="00182333">
        <w:t>trakcie jego nieobecności.</w:t>
      </w:r>
    </w:p>
    <w:p w14:paraId="5E34445D" w14:textId="1F0A6599" w:rsidR="00AE27F0" w:rsidRPr="00182333" w:rsidRDefault="00AE27F0" w:rsidP="00AE27F0">
      <w:pPr>
        <w:pStyle w:val="USTustnpkodeksu"/>
      </w:pPr>
      <w:r w:rsidRPr="00182333">
        <w:t>3. Na posiedzenie Rady Izby Przewodniczący może zapraszać inne osoby, o</w:t>
      </w:r>
      <w:r>
        <w:t> </w:t>
      </w:r>
      <w:r w:rsidRPr="00182333">
        <w:t>ile jest to wskazane dla realizacji zadań Rady Izby.</w:t>
      </w:r>
    </w:p>
    <w:p w14:paraId="162F9C93" w14:textId="50192D24" w:rsidR="00AE27F0" w:rsidRPr="00182333" w:rsidRDefault="00AE27F0" w:rsidP="00AE27F0">
      <w:pPr>
        <w:pStyle w:val="USTustnpkodeksu"/>
      </w:pPr>
      <w:r w:rsidRPr="00182333">
        <w:lastRenderedPageBreak/>
        <w:t xml:space="preserve">4. </w:t>
      </w:r>
      <w:r w:rsidR="00F4052F">
        <w:t xml:space="preserve">Rada Izby wydaje </w:t>
      </w:r>
      <w:r w:rsidR="00C86B82">
        <w:t>decyzje</w:t>
      </w:r>
      <w:r w:rsidR="00F4052F">
        <w:t xml:space="preserve"> oraz inne </w:t>
      </w:r>
      <w:r w:rsidR="00C86B82">
        <w:t>ak</w:t>
      </w:r>
      <w:r w:rsidR="00F4052F">
        <w:t xml:space="preserve">ty po podjęciu </w:t>
      </w:r>
      <w:r w:rsidR="00C86B82">
        <w:t xml:space="preserve">uchwały. </w:t>
      </w:r>
      <w:r w:rsidRPr="00182333">
        <w:t>Przewodniczący, po podjęciu przez Radę Izby stosownej uchwały, podpisuje akty, decyzje i</w:t>
      </w:r>
      <w:r>
        <w:t> </w:t>
      </w:r>
      <w:r w:rsidRPr="00182333">
        <w:t>dokumenty wydawane przez Radę Izby.</w:t>
      </w:r>
    </w:p>
    <w:p w14:paraId="3B965F63" w14:textId="62B94636" w:rsidR="00AE27F0" w:rsidRDefault="00AE27F0" w:rsidP="00AE27F0">
      <w:pPr>
        <w:pStyle w:val="USTustnpkodeksu"/>
      </w:pPr>
      <w:r>
        <w:t>5. Za pracę wykonywaną przez członka Rady Izby w trakcie jej posiedzeń przysługuje wynagrodzenie.</w:t>
      </w:r>
      <w:r w:rsidR="002B26F4">
        <w:t xml:space="preserve"> </w:t>
      </w:r>
    </w:p>
    <w:p w14:paraId="78C76D77" w14:textId="7A18D137" w:rsidR="002B26F4" w:rsidRPr="00182333" w:rsidRDefault="002B26F4" w:rsidP="00AE27F0">
      <w:pPr>
        <w:pStyle w:val="USTustnpkodeksu"/>
      </w:pPr>
      <w:r>
        <w:t>6. Miesięcznie może odbyć się maksymalnie dwadzieścia posiedzeń Rady Izby.</w:t>
      </w:r>
    </w:p>
    <w:p w14:paraId="12D62459" w14:textId="77777777" w:rsidR="00AE27F0" w:rsidRPr="00182333" w:rsidRDefault="00AE27F0" w:rsidP="00AE27F0">
      <w:pPr>
        <w:pStyle w:val="ARTartustawynprozporzdzenia"/>
      </w:pPr>
      <w:r w:rsidRPr="00182333">
        <w:rPr>
          <w:rStyle w:val="Ppogrubienie"/>
        </w:rPr>
        <w:t>Art. 12.</w:t>
      </w:r>
      <w:r w:rsidRPr="00182333">
        <w:t xml:space="preserve"> Do zadań Rady Izby należy:</w:t>
      </w:r>
    </w:p>
    <w:p w14:paraId="3C3D1378" w14:textId="7627ACE6" w:rsidR="00AE27F0" w:rsidRPr="00182333" w:rsidRDefault="00AE27F0" w:rsidP="00AE27F0">
      <w:pPr>
        <w:pStyle w:val="PKTpunkt"/>
      </w:pPr>
      <w:r w:rsidRPr="00182333">
        <w:t>1)</w:t>
      </w:r>
      <w:r w:rsidRPr="00182333">
        <w:tab/>
        <w:t>wydawanie decyzji w</w:t>
      </w:r>
      <w:r>
        <w:t> </w:t>
      </w:r>
      <w:r w:rsidRPr="00182333">
        <w:t>sprawie potwierdzania lub uaktualniania uprawnień artysty zawodowego;</w:t>
      </w:r>
    </w:p>
    <w:p w14:paraId="0E20B1B9" w14:textId="4E65CB43" w:rsidR="00AE27F0" w:rsidRPr="00182333" w:rsidRDefault="00AE27F0" w:rsidP="00AE27F0">
      <w:pPr>
        <w:pStyle w:val="PKTpunkt"/>
      </w:pPr>
      <w:r w:rsidRPr="00182333">
        <w:t>2)</w:t>
      </w:r>
      <w:r w:rsidRPr="00182333">
        <w:tab/>
      </w:r>
      <w:r>
        <w:t>prowadzenie</w:t>
      </w:r>
      <w:r w:rsidRPr="009006CB">
        <w:t xml:space="preserve"> postępowanie odwoławcze</w:t>
      </w:r>
      <w:r>
        <w:t>go i wydawanie decyzji</w:t>
      </w:r>
      <w:r w:rsidRPr="009006CB">
        <w:t xml:space="preserve"> w</w:t>
      </w:r>
      <w:r>
        <w:t> </w:t>
      </w:r>
      <w:r w:rsidRPr="009006CB">
        <w:t>drugiej instancji w</w:t>
      </w:r>
      <w:r>
        <w:t> </w:t>
      </w:r>
      <w:r w:rsidRPr="009006CB">
        <w:t>sprawach, o</w:t>
      </w:r>
      <w:r>
        <w:t> </w:t>
      </w:r>
      <w:r w:rsidRPr="009006CB">
        <w:t>których mowa w</w:t>
      </w:r>
      <w:r>
        <w:t> art. </w:t>
      </w:r>
      <w:r w:rsidRPr="009006CB">
        <w:t>23</w:t>
      </w:r>
      <w:r>
        <w:t xml:space="preserve"> ust. </w:t>
      </w:r>
      <w:r w:rsidRPr="009006CB">
        <w:t>3</w:t>
      </w:r>
      <w:r w:rsidRPr="00182333">
        <w:t>;</w:t>
      </w:r>
    </w:p>
    <w:p w14:paraId="174EB27E" w14:textId="1321F627" w:rsidR="00AE27F0" w:rsidRPr="00182333" w:rsidRDefault="00AE27F0" w:rsidP="00AE27F0">
      <w:pPr>
        <w:pStyle w:val="PKTpunkt"/>
      </w:pPr>
      <w:r w:rsidRPr="00182333">
        <w:t>3)</w:t>
      </w:r>
      <w:r w:rsidRPr="00182333">
        <w:tab/>
      </w:r>
      <w:r>
        <w:t>powoływanie</w:t>
      </w:r>
      <w:r w:rsidRPr="00182333">
        <w:t xml:space="preserve">, </w:t>
      </w:r>
      <w:r>
        <w:t>po</w:t>
      </w:r>
      <w:r w:rsidRPr="00182333">
        <w:t xml:space="preserve"> uzgodnieniu z</w:t>
      </w:r>
      <w:r>
        <w:t> </w:t>
      </w:r>
      <w:r w:rsidRPr="00182333">
        <w:t>ministrem właściwym do spraw kultury i</w:t>
      </w:r>
      <w:r>
        <w:t> </w:t>
      </w:r>
      <w:r w:rsidRPr="00182333">
        <w:t>ochrony dziedzictwa narodowego, Dyrektora Izby;</w:t>
      </w:r>
    </w:p>
    <w:p w14:paraId="41224CA9" w14:textId="362DFE0E" w:rsidR="00AE27F0" w:rsidRPr="00182333" w:rsidRDefault="00AE27F0" w:rsidP="00AE27F0">
      <w:pPr>
        <w:pStyle w:val="PKTpunkt"/>
      </w:pPr>
      <w:r w:rsidRPr="00182333">
        <w:t>4)</w:t>
      </w:r>
      <w:r w:rsidRPr="00182333">
        <w:tab/>
        <w:t>kontrola organizacji reprezentatywnych w</w:t>
      </w:r>
      <w:r>
        <w:t> </w:t>
      </w:r>
      <w:r w:rsidRPr="00182333">
        <w:t>zakresie realizacji uprawnień organizacji reprezentatywnych, o</w:t>
      </w:r>
      <w:r>
        <w:t> </w:t>
      </w:r>
      <w:r w:rsidRPr="00182333">
        <w:t>których mowa w</w:t>
      </w:r>
      <w:r>
        <w:t> art. </w:t>
      </w:r>
      <w:r w:rsidRPr="00182333">
        <w:t>21</w:t>
      </w:r>
      <w:r>
        <w:t xml:space="preserve"> ust. </w:t>
      </w:r>
      <w:r w:rsidRPr="00182333">
        <w:t>1</w:t>
      </w:r>
      <w:r>
        <w:t xml:space="preserve"> pkt </w:t>
      </w:r>
      <w:r w:rsidRPr="00182333">
        <w:t>1;</w:t>
      </w:r>
    </w:p>
    <w:p w14:paraId="5BE3D4C5" w14:textId="61A18086" w:rsidR="00AE27F0" w:rsidRDefault="00AE27F0" w:rsidP="00AE27F0">
      <w:pPr>
        <w:pStyle w:val="PKTpunkt"/>
      </w:pPr>
      <w:r w:rsidRPr="00182333">
        <w:t>5)</w:t>
      </w:r>
      <w:r w:rsidRPr="00182333">
        <w:tab/>
        <w:t>wydawanie zaleceń dla organizacji reprezentatywnych w</w:t>
      </w:r>
      <w:r>
        <w:t> </w:t>
      </w:r>
      <w:r w:rsidRPr="00182333">
        <w:t>sprawie potwierdzania udokumentowanego dorobku artystycznego dla poszczególnych zawodów artystycznych</w:t>
      </w:r>
    </w:p>
    <w:p w14:paraId="4E66808D" w14:textId="23173A50" w:rsidR="00AE27F0" w:rsidRPr="00182333" w:rsidRDefault="00AE27F0" w:rsidP="00AE27F0">
      <w:pPr>
        <w:pStyle w:val="PKTpunkt"/>
      </w:pPr>
      <w:r>
        <w:t>6)</w:t>
      </w:r>
      <w:r>
        <w:tab/>
        <w:t>opracowywanie raportu o rynku dozwolonego użytku w Rzeczypospolitej Polskiej, o którym mowa w art. 20</w:t>
      </w:r>
      <w:r w:rsidR="00B130A7">
        <w:t xml:space="preserve"> ust. 7</w:t>
      </w:r>
      <w:r>
        <w:t xml:space="preserve"> ustawy z dnia </w:t>
      </w:r>
      <w:r w:rsidR="00B130A7" w:rsidRPr="00B67D97">
        <w:t>z</w:t>
      </w:r>
      <w:r w:rsidR="00B130A7">
        <w:t> </w:t>
      </w:r>
      <w:r w:rsidR="00B130A7" w:rsidRPr="00B67D97">
        <w:t>dnia 4</w:t>
      </w:r>
      <w:r w:rsidR="00B130A7">
        <w:t> </w:t>
      </w:r>
      <w:r w:rsidR="00B130A7" w:rsidRPr="00B67D97">
        <w:t>lutego 1994</w:t>
      </w:r>
      <w:r w:rsidR="00B130A7">
        <w:t> </w:t>
      </w:r>
      <w:r w:rsidR="00B130A7" w:rsidRPr="00B67D97">
        <w:t>r. o</w:t>
      </w:r>
      <w:r w:rsidR="00B130A7">
        <w:t> </w:t>
      </w:r>
      <w:r w:rsidR="00B130A7" w:rsidRPr="00B67D97">
        <w:t>prawie autorskim i</w:t>
      </w:r>
      <w:r w:rsidR="00B130A7">
        <w:t> </w:t>
      </w:r>
      <w:r w:rsidR="00B130A7" w:rsidRPr="00B67D97">
        <w:t>prawach pokrewnych</w:t>
      </w:r>
      <w:r w:rsidRPr="00182333">
        <w:t>.</w:t>
      </w:r>
    </w:p>
    <w:p w14:paraId="4D5E8C25" w14:textId="4791D411" w:rsidR="00AE27F0" w:rsidRPr="00182333" w:rsidRDefault="00AE27F0" w:rsidP="00AE27F0">
      <w:pPr>
        <w:pStyle w:val="ARTartustawynprozporzdzenia"/>
      </w:pPr>
      <w:r w:rsidRPr="00182333">
        <w:rPr>
          <w:rStyle w:val="Ppogrubienie"/>
        </w:rPr>
        <w:t>Art. 13</w:t>
      </w:r>
      <w:r w:rsidRPr="00182333">
        <w:t>. 1. Dyrektora Izby powołuje i</w:t>
      </w:r>
      <w:r>
        <w:t> </w:t>
      </w:r>
      <w:r w:rsidRPr="00182333">
        <w:t>odwołuje Rada Izby na 4</w:t>
      </w:r>
      <w:r>
        <w:noBreakHyphen/>
      </w:r>
      <w:r w:rsidRPr="00182333">
        <w:t>letnią kadencję, zwykłą większością głosów w</w:t>
      </w:r>
      <w:r>
        <w:t> </w:t>
      </w:r>
      <w:r w:rsidRPr="00182333">
        <w:t>obecności co najmniej połowy ustawowego składu Rady Izby spośród dwóch kandydatów, wyłonionych w</w:t>
      </w:r>
      <w:r>
        <w:t> </w:t>
      </w:r>
      <w:r w:rsidRPr="00182333">
        <w:t>drodze konkursu. Powołanie następuje po uzgodnieniu z</w:t>
      </w:r>
      <w:r>
        <w:t> </w:t>
      </w:r>
      <w:r w:rsidRPr="00182333">
        <w:t>ministrem właściwym do spraw kultury i</w:t>
      </w:r>
      <w:r>
        <w:t> </w:t>
      </w:r>
      <w:r w:rsidRPr="00182333">
        <w:t>ochrony dziedzictwa narodowego.</w:t>
      </w:r>
    </w:p>
    <w:p w14:paraId="3F334900" w14:textId="1E652143" w:rsidR="00AE27F0" w:rsidRPr="00182333" w:rsidRDefault="00AE27F0" w:rsidP="00AE27F0">
      <w:pPr>
        <w:pStyle w:val="USTustnpkodeksu"/>
      </w:pPr>
      <w:r w:rsidRPr="00182333">
        <w:t>2. Dyrektor Izby może powołać nie więcej niż dwóch zastępców i</w:t>
      </w:r>
      <w:r>
        <w:t> </w:t>
      </w:r>
      <w:r w:rsidRPr="00182333">
        <w:t>wyznaczyć zakres ich zadań. Dyrektor Izby odwołuje zastępców Dyrektora Izby.</w:t>
      </w:r>
    </w:p>
    <w:p w14:paraId="2D844B82" w14:textId="3EE8E1FD" w:rsidR="00AE27F0" w:rsidRPr="00182333" w:rsidRDefault="00AE27F0" w:rsidP="00AE27F0">
      <w:pPr>
        <w:pStyle w:val="USTustnpkodeksu"/>
      </w:pPr>
      <w:r w:rsidRPr="00182333">
        <w:t>3. Rada Izby odwołuje Dyrektora Izby w</w:t>
      </w:r>
      <w:r>
        <w:t> </w:t>
      </w:r>
      <w:r w:rsidRPr="00182333">
        <w:t>przypadku:</w:t>
      </w:r>
    </w:p>
    <w:p w14:paraId="47519125" w14:textId="77777777" w:rsidR="00AE27F0" w:rsidRPr="00182333" w:rsidRDefault="00AE27F0" w:rsidP="00AE27F0">
      <w:pPr>
        <w:pStyle w:val="PKTpunkt"/>
      </w:pPr>
      <w:r w:rsidRPr="00182333">
        <w:t>1)</w:t>
      </w:r>
      <w:r w:rsidRPr="00182333">
        <w:tab/>
        <w:t>rezygnacji ze stanowiska;</w:t>
      </w:r>
    </w:p>
    <w:p w14:paraId="1F3A06E5" w14:textId="1FD0D7A1" w:rsidR="00AE27F0" w:rsidRPr="00182333" w:rsidRDefault="00AE27F0" w:rsidP="00AE27F0">
      <w:pPr>
        <w:pStyle w:val="PKTpunkt"/>
      </w:pPr>
      <w:r w:rsidRPr="00182333">
        <w:t>2)</w:t>
      </w:r>
      <w:r w:rsidRPr="00182333">
        <w:tab/>
        <w:t>zaprzestania spełniania wymagań, o</w:t>
      </w:r>
      <w:r>
        <w:t> </w:t>
      </w:r>
      <w:r w:rsidRPr="00182333">
        <w:t>których mowa w</w:t>
      </w:r>
      <w:r>
        <w:t> art. </w:t>
      </w:r>
      <w:r w:rsidRPr="00182333">
        <w:t>14</w:t>
      </w:r>
      <w:r>
        <w:t xml:space="preserve"> ust. </w:t>
      </w:r>
      <w:r w:rsidRPr="00182333">
        <w:t>1</w:t>
      </w:r>
      <w:r>
        <w:t xml:space="preserve"> pkt </w:t>
      </w:r>
      <w:r w:rsidRPr="00182333">
        <w:t>1</w:t>
      </w:r>
      <w:r>
        <w:t xml:space="preserve"> i </w:t>
      </w:r>
      <w:r w:rsidRPr="00182333">
        <w:t>4</w:t>
      </w:r>
      <w:r>
        <w:noBreakHyphen/>
      </w:r>
      <w:r w:rsidRPr="00182333">
        <w:t>6;</w:t>
      </w:r>
    </w:p>
    <w:p w14:paraId="1027397D" w14:textId="77777777" w:rsidR="00AE27F0" w:rsidRPr="00182333" w:rsidRDefault="00AE27F0" w:rsidP="00AE27F0">
      <w:pPr>
        <w:pStyle w:val="PKTpunkt"/>
      </w:pPr>
      <w:r w:rsidRPr="00182333">
        <w:t>3)</w:t>
      </w:r>
      <w:r w:rsidRPr="00182333">
        <w:tab/>
        <w:t>choroby trwale uniemożliwiającej wykonywanie obowiązków.</w:t>
      </w:r>
    </w:p>
    <w:p w14:paraId="4BD53006" w14:textId="5A8328A5" w:rsidR="00AE27F0" w:rsidRPr="00182333" w:rsidRDefault="00AE27F0" w:rsidP="00AE27F0">
      <w:pPr>
        <w:pStyle w:val="USTustnpkodeksu"/>
      </w:pPr>
      <w:r w:rsidRPr="00182333">
        <w:lastRenderedPageBreak/>
        <w:t>4. Rada Izby może odwołać dyrektora, w</w:t>
      </w:r>
      <w:r>
        <w:t> </w:t>
      </w:r>
      <w:r w:rsidRPr="00182333">
        <w:t>uzgodnieniu z</w:t>
      </w:r>
      <w:r>
        <w:t> </w:t>
      </w:r>
      <w:r w:rsidRPr="00182333">
        <w:t>ministrem właściwym do spraw kultury i</w:t>
      </w:r>
      <w:r>
        <w:t> </w:t>
      </w:r>
      <w:r w:rsidRPr="00182333">
        <w:t>ochrony dziedzictwa narodowego, jeżeli nienależycie wykonuje obowiązki związane z</w:t>
      </w:r>
      <w:r>
        <w:t> </w:t>
      </w:r>
      <w:r w:rsidRPr="00182333">
        <w:t>pełnioną funkcją.</w:t>
      </w:r>
    </w:p>
    <w:p w14:paraId="4CA0382F" w14:textId="5D9EBE05" w:rsidR="00AE27F0" w:rsidRDefault="00AE27F0" w:rsidP="00AE27F0">
      <w:pPr>
        <w:pStyle w:val="USTustnpkodeksu"/>
      </w:pPr>
      <w:r w:rsidRPr="00182333">
        <w:t>5. W</w:t>
      </w:r>
      <w:r>
        <w:t> </w:t>
      </w:r>
      <w:r w:rsidRPr="00182333">
        <w:t>przypadkach, o</w:t>
      </w:r>
      <w:r>
        <w:t> </w:t>
      </w:r>
      <w:r w:rsidRPr="00182333">
        <w:t>których mowa w</w:t>
      </w:r>
      <w:r>
        <w:t> ust. </w:t>
      </w:r>
      <w:r w:rsidRPr="00182333">
        <w:t>3</w:t>
      </w:r>
      <w:r>
        <w:t xml:space="preserve"> i </w:t>
      </w:r>
      <w:r w:rsidRPr="00182333">
        <w:t>4, Rada Izby powierza zastępcy Dyrektora Izby lub innej osobie pełnienie obowiązków Dyrektora Izby do czasu powołania nowego Dyrektora Izby.</w:t>
      </w:r>
    </w:p>
    <w:p w14:paraId="39985364" w14:textId="6349CC2F" w:rsidR="00AE27F0" w:rsidRPr="00182333" w:rsidRDefault="00AE27F0" w:rsidP="00AE27F0">
      <w:pPr>
        <w:pStyle w:val="USTustnpkodeksu"/>
      </w:pPr>
      <w:r>
        <w:t>6. Funkcji Dyrektora Izby nie można łączyć z zasiadaniem w Radzie Izby.</w:t>
      </w:r>
    </w:p>
    <w:p w14:paraId="23C407E2" w14:textId="77777777" w:rsidR="00AE27F0" w:rsidRPr="00182333" w:rsidRDefault="00AE27F0" w:rsidP="00AE27F0">
      <w:pPr>
        <w:pStyle w:val="ARTartustawynprozporzdzenia"/>
      </w:pPr>
      <w:r w:rsidRPr="00182333">
        <w:rPr>
          <w:rStyle w:val="Ppogrubienie"/>
        </w:rPr>
        <w:t>Art. 14.</w:t>
      </w:r>
      <w:r w:rsidRPr="00182333">
        <w:t xml:space="preserve"> 1. Dyrektorem Izby może być osoba, która:</w:t>
      </w:r>
    </w:p>
    <w:p w14:paraId="326F39CD" w14:textId="563CBCA8" w:rsidR="00AE27F0" w:rsidRPr="00182333" w:rsidRDefault="00AE27F0" w:rsidP="00AE27F0">
      <w:pPr>
        <w:pStyle w:val="PKTpunkt"/>
      </w:pPr>
      <w:r w:rsidRPr="00182333">
        <w:t>1)</w:t>
      </w:r>
      <w:r w:rsidRPr="00182333">
        <w:tab/>
        <w:t>korzysta z</w:t>
      </w:r>
      <w:r>
        <w:t> </w:t>
      </w:r>
      <w:r w:rsidRPr="00182333">
        <w:t>pełni praw publicznych;</w:t>
      </w:r>
    </w:p>
    <w:p w14:paraId="700938FF" w14:textId="77777777" w:rsidR="00AE27F0" w:rsidRPr="00182333" w:rsidRDefault="00AE27F0" w:rsidP="00AE27F0">
      <w:pPr>
        <w:pStyle w:val="PKTpunkt"/>
      </w:pPr>
      <w:r w:rsidRPr="00182333">
        <w:t>2)</w:t>
      </w:r>
      <w:r w:rsidRPr="00182333">
        <w:tab/>
        <w:t>posiada wykształcenie wyższe magisterskie;</w:t>
      </w:r>
    </w:p>
    <w:p w14:paraId="2CDC9270" w14:textId="04A39A9F" w:rsidR="00AE27F0" w:rsidRPr="00182333" w:rsidRDefault="00AE27F0" w:rsidP="00AE27F0">
      <w:pPr>
        <w:pStyle w:val="PKTpunkt"/>
      </w:pPr>
      <w:r w:rsidRPr="00182333">
        <w:t>3)</w:t>
      </w:r>
      <w:r w:rsidRPr="00182333">
        <w:tab/>
        <w:t>posiada co najmniej 3</w:t>
      </w:r>
      <w:r>
        <w:noBreakHyphen/>
      </w:r>
      <w:r w:rsidRPr="00182333">
        <w:t>letnie doświadczenie w</w:t>
      </w:r>
      <w:r>
        <w:t> </w:t>
      </w:r>
      <w:r w:rsidRPr="00182333">
        <w:t>zarządzaniu oraz wiedzę lub doświadczenie zawodowe związane z</w:t>
      </w:r>
      <w:r>
        <w:t> </w:t>
      </w:r>
      <w:r w:rsidRPr="00182333">
        <w:t>działalnością twórczą lub wykonawstwem artystycznym;</w:t>
      </w:r>
    </w:p>
    <w:p w14:paraId="24EA99A6" w14:textId="57C683B9" w:rsidR="00AE27F0" w:rsidRPr="00182333" w:rsidRDefault="00AE27F0" w:rsidP="00AE27F0">
      <w:pPr>
        <w:pStyle w:val="PKTpunkt"/>
      </w:pPr>
      <w:r w:rsidRPr="00182333">
        <w:t>4)</w:t>
      </w:r>
      <w:r w:rsidRPr="00182333">
        <w:tab/>
        <w:t>nie była skazana prawomocnym wyrokiem sądu za umyślne przestępstwo ścigane z</w:t>
      </w:r>
      <w:r>
        <w:t> </w:t>
      </w:r>
      <w:r w:rsidRPr="00182333">
        <w:t>oskarżenia publicznego lub umyślne przestępstwo skarbowe;</w:t>
      </w:r>
    </w:p>
    <w:p w14:paraId="5715294E" w14:textId="33CA478C" w:rsidR="00AE27F0" w:rsidRPr="00182333" w:rsidRDefault="00AE27F0" w:rsidP="00AE27F0">
      <w:pPr>
        <w:pStyle w:val="PKTpunkt"/>
      </w:pPr>
      <w:r w:rsidRPr="00182333">
        <w:t>5)</w:t>
      </w:r>
      <w:r w:rsidRPr="00182333">
        <w:tab/>
        <w:t>nie została ukarana zakazem pełnienia funkcji związanych z</w:t>
      </w:r>
      <w:r>
        <w:t> </w:t>
      </w:r>
      <w:r w:rsidRPr="00182333">
        <w:t>dysponowaniem środkami publicznymi, o</w:t>
      </w:r>
      <w:r>
        <w:t> </w:t>
      </w:r>
      <w:r w:rsidRPr="00182333">
        <w:t>którym mowa w</w:t>
      </w:r>
      <w:r>
        <w:t> art. </w:t>
      </w:r>
      <w:r w:rsidRPr="00182333">
        <w:t>31</w:t>
      </w:r>
      <w:r>
        <w:t xml:space="preserve"> ust. </w:t>
      </w:r>
      <w:r w:rsidRPr="00182333">
        <w:t>1</w:t>
      </w:r>
      <w:r>
        <w:t xml:space="preserve"> pkt </w:t>
      </w:r>
      <w:r w:rsidRPr="00182333">
        <w:t>4</w:t>
      </w:r>
      <w:r>
        <w:t> </w:t>
      </w:r>
      <w:r w:rsidRPr="00182333">
        <w:t>ustawy z</w:t>
      </w:r>
      <w:r>
        <w:t> </w:t>
      </w:r>
      <w:r w:rsidRPr="00182333">
        <w:t>dnia 17</w:t>
      </w:r>
      <w:r>
        <w:t> </w:t>
      </w:r>
      <w:r w:rsidRPr="00182333">
        <w:t>grudnia 2004</w:t>
      </w:r>
      <w:r>
        <w:t> </w:t>
      </w:r>
      <w:r w:rsidRPr="00182333">
        <w:t>r. o</w:t>
      </w:r>
      <w:r>
        <w:t> </w:t>
      </w:r>
      <w:r w:rsidRPr="00182333">
        <w:t>odpowiedzialności za naruszenie dyscypliny finansów publicznych (Dz.U. z</w:t>
      </w:r>
      <w:r>
        <w:t> </w:t>
      </w:r>
      <w:r w:rsidRPr="00182333">
        <w:t>2021</w:t>
      </w:r>
      <w:r>
        <w:t> </w:t>
      </w:r>
      <w:r w:rsidRPr="00182333">
        <w:t>r.</w:t>
      </w:r>
      <w:r>
        <w:t xml:space="preserve"> poz. </w:t>
      </w:r>
      <w:r w:rsidRPr="00182333">
        <w:t>289);</w:t>
      </w:r>
    </w:p>
    <w:p w14:paraId="61DE716C" w14:textId="3931B0EB" w:rsidR="00AE27F0" w:rsidRPr="00182333" w:rsidRDefault="00AE27F0" w:rsidP="00AE27F0">
      <w:pPr>
        <w:pStyle w:val="PKTpunkt"/>
      </w:pPr>
      <w:r w:rsidRPr="00182333">
        <w:t>6)</w:t>
      </w:r>
      <w:r w:rsidRPr="00182333">
        <w:tab/>
        <w:t>w okresie od dnia 22</w:t>
      </w:r>
      <w:r>
        <w:t> </w:t>
      </w:r>
      <w:r w:rsidRPr="00182333">
        <w:t>lipca 1944</w:t>
      </w:r>
      <w:r>
        <w:t> </w:t>
      </w:r>
      <w:r w:rsidRPr="00182333">
        <w:t>r. do dnia 31</w:t>
      </w:r>
      <w:r>
        <w:t> </w:t>
      </w:r>
      <w:r w:rsidRPr="00182333">
        <w:t>lipca 1990</w:t>
      </w:r>
      <w:r>
        <w:t> </w:t>
      </w:r>
      <w:r w:rsidRPr="00182333">
        <w:t>r. nie pracowała i</w:t>
      </w:r>
      <w:r>
        <w:t> </w:t>
      </w:r>
      <w:r w:rsidRPr="00182333">
        <w:t>nie służyła w</w:t>
      </w:r>
      <w:r>
        <w:t> </w:t>
      </w:r>
      <w:r w:rsidRPr="00182333">
        <w:t>organach bezpieczeństwa państwa w</w:t>
      </w:r>
      <w:r>
        <w:t> </w:t>
      </w:r>
      <w:r w:rsidRPr="00182333">
        <w:t>rozumieniu</w:t>
      </w:r>
      <w:r>
        <w:t xml:space="preserve"> art. </w:t>
      </w:r>
      <w:r w:rsidRPr="00182333">
        <w:t>2</w:t>
      </w:r>
      <w:r>
        <w:t> </w:t>
      </w:r>
      <w:r w:rsidRPr="00182333">
        <w:t>ustawy z</w:t>
      </w:r>
      <w:r>
        <w:t> </w:t>
      </w:r>
      <w:r w:rsidRPr="00182333">
        <w:t>dnia 18</w:t>
      </w:r>
      <w:r>
        <w:t> </w:t>
      </w:r>
      <w:r w:rsidRPr="00182333">
        <w:t>października 2006</w:t>
      </w:r>
      <w:r>
        <w:t> </w:t>
      </w:r>
      <w:r w:rsidRPr="00182333">
        <w:t>r. o</w:t>
      </w:r>
      <w:r>
        <w:t> </w:t>
      </w:r>
      <w:r w:rsidRPr="00182333">
        <w:t>ujawnianiu informacji o</w:t>
      </w:r>
      <w:r>
        <w:t> </w:t>
      </w:r>
      <w:r w:rsidRPr="00182333">
        <w:t>dokumentach organów bezpieczeństwa państwa z</w:t>
      </w:r>
      <w:r>
        <w:t> </w:t>
      </w:r>
      <w:r w:rsidRPr="00182333">
        <w:t>lat 1944</w:t>
      </w:r>
      <w:r>
        <w:noBreakHyphen/>
      </w:r>
      <w:r w:rsidRPr="00182333">
        <w:t>1990</w:t>
      </w:r>
      <w:r>
        <w:t xml:space="preserve"> oraz</w:t>
      </w:r>
      <w:r w:rsidRPr="00182333">
        <w:t xml:space="preserve"> treści tych dokumentów (Dz.U. z</w:t>
      </w:r>
      <w:r>
        <w:t> </w:t>
      </w:r>
      <w:r w:rsidRPr="00182333">
        <w:t>202</w:t>
      </w:r>
      <w:r>
        <w:t>1 </w:t>
      </w:r>
      <w:r w:rsidRPr="00182333">
        <w:t>r.</w:t>
      </w:r>
      <w:r>
        <w:t xml:space="preserve"> poz. 1633</w:t>
      </w:r>
      <w:r w:rsidRPr="00182333">
        <w:t>) oraz nie współpracowała z</w:t>
      </w:r>
      <w:r>
        <w:t> </w:t>
      </w:r>
      <w:r w:rsidRPr="00182333">
        <w:t>tymi organami.</w:t>
      </w:r>
    </w:p>
    <w:p w14:paraId="2DB21F24" w14:textId="02AA4C6A" w:rsidR="00AE27F0" w:rsidRPr="00182333" w:rsidRDefault="00AE27F0" w:rsidP="00AE27F0">
      <w:pPr>
        <w:pStyle w:val="USTustnpkodeksu"/>
      </w:pPr>
      <w:r w:rsidRPr="00182333">
        <w:t>2. Przed powołaniem na stanowisko Dyrektora Izby osoba powoływana składa oświadczenie o</w:t>
      </w:r>
      <w:r>
        <w:t> </w:t>
      </w:r>
      <w:r w:rsidRPr="00182333">
        <w:t>spełnieniu wymagań, o</w:t>
      </w:r>
      <w:r>
        <w:t> </w:t>
      </w:r>
      <w:r w:rsidRPr="00182333">
        <w:t>których mowa w</w:t>
      </w:r>
      <w:r>
        <w:t> ust. </w:t>
      </w:r>
      <w:r w:rsidRPr="00182333">
        <w:t>1, a</w:t>
      </w:r>
      <w:r>
        <w:t> </w:t>
      </w:r>
      <w:r w:rsidRPr="00182333">
        <w:t>w</w:t>
      </w:r>
      <w:r>
        <w:t> </w:t>
      </w:r>
      <w:r w:rsidRPr="00182333">
        <w:t>przypadku osób urodzonych przed dniem 1</w:t>
      </w:r>
      <w:r>
        <w:t> </w:t>
      </w:r>
      <w:r w:rsidRPr="00182333">
        <w:t>sierpnia 1972</w:t>
      </w:r>
      <w:r>
        <w:t> </w:t>
      </w:r>
      <w:r w:rsidRPr="00182333">
        <w:t>r. – także oświadczenie, o</w:t>
      </w:r>
      <w:r>
        <w:t> </w:t>
      </w:r>
      <w:r w:rsidRPr="00182333">
        <w:t>którym mowa w</w:t>
      </w:r>
      <w:r>
        <w:t> art. </w:t>
      </w:r>
      <w:r w:rsidRPr="00182333">
        <w:t>7</w:t>
      </w:r>
      <w:r>
        <w:t xml:space="preserve"> ust. </w:t>
      </w:r>
      <w:r w:rsidRPr="00182333">
        <w:t>1</w:t>
      </w:r>
      <w:r>
        <w:t> </w:t>
      </w:r>
      <w:r w:rsidRPr="00182333">
        <w:t>ustawy z</w:t>
      </w:r>
      <w:r>
        <w:t> </w:t>
      </w:r>
      <w:r w:rsidRPr="00182333">
        <w:t>dnia 18</w:t>
      </w:r>
      <w:r>
        <w:t> </w:t>
      </w:r>
      <w:r w:rsidRPr="00182333">
        <w:t>października 2006</w:t>
      </w:r>
      <w:r>
        <w:t> </w:t>
      </w:r>
      <w:r w:rsidRPr="00182333">
        <w:t>r. o</w:t>
      </w:r>
      <w:r>
        <w:t> </w:t>
      </w:r>
      <w:r w:rsidRPr="00182333">
        <w:t>ujawnianiu informacji o</w:t>
      </w:r>
      <w:r>
        <w:t> </w:t>
      </w:r>
      <w:r w:rsidRPr="00182333">
        <w:t>dokumentach organów bezpieczeństwa państwa z</w:t>
      </w:r>
      <w:r>
        <w:t> </w:t>
      </w:r>
      <w:r w:rsidRPr="00182333">
        <w:t>lat 1944</w:t>
      </w:r>
      <w:r>
        <w:noBreakHyphen/>
      </w:r>
      <w:r w:rsidRPr="00182333">
        <w:t>1990</w:t>
      </w:r>
      <w:r>
        <w:t xml:space="preserve"> oraz</w:t>
      </w:r>
      <w:r w:rsidRPr="00182333">
        <w:t xml:space="preserve"> treści tych dokumentów, albo informację, o</w:t>
      </w:r>
      <w:r>
        <w:t> </w:t>
      </w:r>
      <w:r w:rsidRPr="00182333">
        <w:t>której mowa w</w:t>
      </w:r>
      <w:r>
        <w:t> art. </w:t>
      </w:r>
      <w:r w:rsidRPr="00182333">
        <w:t>7</w:t>
      </w:r>
      <w:r>
        <w:t xml:space="preserve"> ust. </w:t>
      </w:r>
      <w:r w:rsidRPr="00182333">
        <w:t>3a tej ustawy.</w:t>
      </w:r>
    </w:p>
    <w:p w14:paraId="256178ED" w14:textId="10EFAE92" w:rsidR="00AE27F0" w:rsidRPr="00182333" w:rsidRDefault="00AE27F0" w:rsidP="00AE27F0">
      <w:pPr>
        <w:pStyle w:val="USTustnpkodeksu"/>
      </w:pPr>
      <w:r w:rsidRPr="00182333">
        <w:t>3. Do zastępcy Dyrektora Izby stosuje się odpowiednio przepisy</w:t>
      </w:r>
      <w:r>
        <w:t xml:space="preserve"> ust. </w:t>
      </w:r>
      <w:r w:rsidRPr="00182333">
        <w:t>1</w:t>
      </w:r>
      <w:r>
        <w:t xml:space="preserve"> i </w:t>
      </w:r>
      <w:r w:rsidRPr="00182333">
        <w:t>2.</w:t>
      </w:r>
    </w:p>
    <w:p w14:paraId="2768F590" w14:textId="184BC66A" w:rsidR="00AE27F0" w:rsidRPr="00182333" w:rsidRDefault="00AE27F0" w:rsidP="00AE27F0">
      <w:pPr>
        <w:pStyle w:val="ARTartustawynprozporzdzenia"/>
      </w:pPr>
      <w:r w:rsidRPr="00182333">
        <w:rPr>
          <w:rStyle w:val="Ppogrubienie"/>
        </w:rPr>
        <w:lastRenderedPageBreak/>
        <w:t xml:space="preserve">Art. 15. </w:t>
      </w:r>
      <w:r w:rsidRPr="00182333">
        <w:t>1. Powołania, o</w:t>
      </w:r>
      <w:r>
        <w:t> </w:t>
      </w:r>
      <w:r w:rsidRPr="00182333">
        <w:t>których mowa w</w:t>
      </w:r>
      <w:r>
        <w:t> art. </w:t>
      </w:r>
      <w:r w:rsidRPr="00182333">
        <w:t>13</w:t>
      </w:r>
      <w:r>
        <w:t xml:space="preserve"> ust. </w:t>
      </w:r>
      <w:r w:rsidRPr="00182333">
        <w:t>1</w:t>
      </w:r>
      <w:r>
        <w:t xml:space="preserve"> i </w:t>
      </w:r>
      <w:r w:rsidRPr="00182333">
        <w:t>2, stanowią nawiązanie stosunku pracy na podstawie powołania w</w:t>
      </w:r>
      <w:r>
        <w:t> </w:t>
      </w:r>
      <w:r w:rsidRPr="00182333">
        <w:t>rozumieniu przepisów ustawy z</w:t>
      </w:r>
      <w:r>
        <w:t> </w:t>
      </w:r>
      <w:r w:rsidRPr="00182333">
        <w:t>dnia 26</w:t>
      </w:r>
      <w:r>
        <w:t> </w:t>
      </w:r>
      <w:r w:rsidRPr="00182333">
        <w:t>czerwca 1974</w:t>
      </w:r>
      <w:r>
        <w:t> </w:t>
      </w:r>
      <w:r w:rsidRPr="00182333">
        <w:t>r. – Kodeks pracy (</w:t>
      </w:r>
      <w:r>
        <w:t>Dz. U.</w:t>
      </w:r>
      <w:r w:rsidRPr="00182333">
        <w:t xml:space="preserve"> z</w:t>
      </w:r>
      <w:r>
        <w:t> </w:t>
      </w:r>
      <w:r w:rsidRPr="00182333">
        <w:t>2020</w:t>
      </w:r>
      <w:r>
        <w:t> </w:t>
      </w:r>
      <w:r w:rsidRPr="00182333">
        <w:t>r.</w:t>
      </w:r>
      <w:r>
        <w:t xml:space="preserve"> poz. </w:t>
      </w:r>
      <w:r w:rsidRPr="00182333">
        <w:t>1320</w:t>
      </w:r>
      <w:r>
        <w:t xml:space="preserve"> oraz z 2021 r. poz. 1162</w:t>
      </w:r>
      <w:r w:rsidRPr="00182333">
        <w:t>).</w:t>
      </w:r>
    </w:p>
    <w:p w14:paraId="00A16A83" w14:textId="026316E8" w:rsidR="00AE27F0" w:rsidRPr="00182333" w:rsidRDefault="00AE27F0" w:rsidP="00AE27F0">
      <w:pPr>
        <w:pStyle w:val="USTustnpkodeksu"/>
      </w:pPr>
      <w:r w:rsidRPr="00182333">
        <w:t>2. Wynagrodzenie Dyrektora Izby ustala minister właściwy do spraw kultury i</w:t>
      </w:r>
      <w:r>
        <w:t> </w:t>
      </w:r>
      <w:r w:rsidRPr="00182333">
        <w:t>ochrony dziedzictwa narodowego zgodnie z</w:t>
      </w:r>
      <w:r>
        <w:t> </w:t>
      </w:r>
      <w:r w:rsidRPr="00182333">
        <w:t>przepisami ustawy z</w:t>
      </w:r>
      <w:r>
        <w:t> </w:t>
      </w:r>
      <w:r w:rsidRPr="00182333">
        <w:t>dnia 3</w:t>
      </w:r>
      <w:r>
        <w:t> </w:t>
      </w:r>
      <w:r w:rsidRPr="00182333">
        <w:t>marca 2000</w:t>
      </w:r>
      <w:r>
        <w:t> </w:t>
      </w:r>
      <w:r w:rsidRPr="00182333">
        <w:t>r. o</w:t>
      </w:r>
      <w:r>
        <w:t> </w:t>
      </w:r>
      <w:r w:rsidRPr="00182333">
        <w:t>wynagradzaniu osób kierujących niektórymi podmiotami prawnymi (</w:t>
      </w:r>
      <w:r>
        <w:t>Dz. U.</w:t>
      </w:r>
      <w:r w:rsidRPr="00182333">
        <w:t xml:space="preserve"> z</w:t>
      </w:r>
      <w:r>
        <w:t> </w:t>
      </w:r>
      <w:r w:rsidRPr="00182333">
        <w:t>2019</w:t>
      </w:r>
      <w:r>
        <w:t> </w:t>
      </w:r>
      <w:r w:rsidRPr="00182333">
        <w:t>r.</w:t>
      </w:r>
      <w:r>
        <w:t xml:space="preserve"> poz. </w:t>
      </w:r>
      <w:r w:rsidRPr="00182333">
        <w:t>2136).</w:t>
      </w:r>
    </w:p>
    <w:p w14:paraId="4B7FC4DC" w14:textId="7137E1FE" w:rsidR="00AE27F0" w:rsidRPr="00182333" w:rsidRDefault="00AE27F0" w:rsidP="00AE27F0">
      <w:pPr>
        <w:pStyle w:val="USTustnpkodeksu"/>
      </w:pPr>
      <w:r w:rsidRPr="00182333">
        <w:t>3. Wynagrodzenie zastępców Dyrektora Izby ustala Dyrektor Izby, po zasięgnięciu opinii Rady Izby, zgodnie z</w:t>
      </w:r>
      <w:r>
        <w:t> </w:t>
      </w:r>
      <w:r w:rsidRPr="00182333">
        <w:t>przepisami ustawy, o</w:t>
      </w:r>
      <w:r>
        <w:t> </w:t>
      </w:r>
      <w:r w:rsidRPr="00182333">
        <w:t>której mowa w</w:t>
      </w:r>
      <w:r>
        <w:t> ust. </w:t>
      </w:r>
      <w:r w:rsidRPr="00182333">
        <w:t>2.</w:t>
      </w:r>
    </w:p>
    <w:p w14:paraId="7FAFF845" w14:textId="77777777" w:rsidR="00AE27F0" w:rsidRPr="00182333" w:rsidRDefault="00AE27F0" w:rsidP="00AE27F0">
      <w:pPr>
        <w:pStyle w:val="ARTartustawynprozporzdzenia"/>
      </w:pPr>
      <w:r w:rsidRPr="00182333">
        <w:rPr>
          <w:rStyle w:val="Ppogrubienie"/>
        </w:rPr>
        <w:t>Art. 16.</w:t>
      </w:r>
      <w:r w:rsidRPr="00182333">
        <w:t xml:space="preserve"> 1. Do zadań Dyrektora Izby należy:</w:t>
      </w:r>
    </w:p>
    <w:p w14:paraId="1CD47E42" w14:textId="77777777" w:rsidR="00AE27F0" w:rsidRPr="00182333" w:rsidRDefault="00AE27F0" w:rsidP="00AE27F0">
      <w:pPr>
        <w:pStyle w:val="PKTpunkt"/>
      </w:pPr>
      <w:r w:rsidRPr="00182333">
        <w:t>1)</w:t>
      </w:r>
      <w:r w:rsidRPr="00182333">
        <w:tab/>
        <w:t>kierowanie pracami Izby;</w:t>
      </w:r>
    </w:p>
    <w:p w14:paraId="1EFC61F3" w14:textId="77777777" w:rsidR="00AE27F0" w:rsidRPr="00182333" w:rsidRDefault="00AE27F0" w:rsidP="00AE27F0">
      <w:pPr>
        <w:pStyle w:val="PKTpunkt"/>
      </w:pPr>
      <w:r w:rsidRPr="00182333">
        <w:t>2)</w:t>
      </w:r>
      <w:r w:rsidRPr="00182333">
        <w:tab/>
        <w:t>reprezentowanie Izby na zewnątrz;</w:t>
      </w:r>
    </w:p>
    <w:p w14:paraId="5346750D" w14:textId="27C2A70A" w:rsidR="00AE27F0" w:rsidRPr="00182333" w:rsidRDefault="00AE27F0" w:rsidP="00AE27F0">
      <w:pPr>
        <w:pStyle w:val="PKTpunkt"/>
      </w:pPr>
      <w:r w:rsidRPr="00182333">
        <w:t>3)</w:t>
      </w:r>
      <w:r w:rsidRPr="00182333">
        <w:tab/>
        <w:t>zapewnienie funkcjonowania i</w:t>
      </w:r>
      <w:r>
        <w:t> </w:t>
      </w:r>
      <w:r w:rsidRPr="00182333">
        <w:t>ciągłości pracy Izby;</w:t>
      </w:r>
    </w:p>
    <w:p w14:paraId="51056264" w14:textId="16FA0755" w:rsidR="00AE27F0" w:rsidRPr="00182333" w:rsidRDefault="00AE27F0" w:rsidP="00AE27F0">
      <w:pPr>
        <w:pStyle w:val="PKTpunkt"/>
      </w:pPr>
      <w:r w:rsidRPr="00182333">
        <w:t>4)</w:t>
      </w:r>
      <w:r w:rsidRPr="00182333">
        <w:tab/>
        <w:t>podejmowanie czynności w</w:t>
      </w:r>
      <w:r>
        <w:t> </w:t>
      </w:r>
      <w:r w:rsidRPr="00182333">
        <w:t>sprawach z</w:t>
      </w:r>
      <w:r>
        <w:t> </w:t>
      </w:r>
      <w:r w:rsidRPr="00182333">
        <w:t>zakresu prawa pracy;</w:t>
      </w:r>
    </w:p>
    <w:p w14:paraId="569C7B08" w14:textId="77777777" w:rsidR="00AE27F0" w:rsidRPr="00182333" w:rsidRDefault="00AE27F0" w:rsidP="00AE27F0">
      <w:pPr>
        <w:pStyle w:val="PKTpunkt"/>
      </w:pPr>
      <w:r w:rsidRPr="00182333">
        <w:t>5)</w:t>
      </w:r>
      <w:r w:rsidRPr="00182333">
        <w:tab/>
        <w:t>opracowywanie rocznego planu działania Izby;</w:t>
      </w:r>
    </w:p>
    <w:p w14:paraId="4C28C08A" w14:textId="77777777" w:rsidR="00AE27F0" w:rsidRPr="00182333" w:rsidRDefault="00AE27F0" w:rsidP="00AE27F0">
      <w:pPr>
        <w:pStyle w:val="PKTpunkt"/>
      </w:pPr>
      <w:r w:rsidRPr="00182333">
        <w:t>6)</w:t>
      </w:r>
      <w:r w:rsidRPr="00182333">
        <w:tab/>
        <w:t>opracowywanie projektu rocznego planu finansowego Izby;</w:t>
      </w:r>
    </w:p>
    <w:p w14:paraId="526F57C8" w14:textId="77777777" w:rsidR="00AE27F0" w:rsidRPr="00182333" w:rsidRDefault="00AE27F0" w:rsidP="00AE27F0">
      <w:pPr>
        <w:pStyle w:val="PKTpunkt"/>
      </w:pPr>
      <w:r w:rsidRPr="00182333">
        <w:t>7)</w:t>
      </w:r>
      <w:r w:rsidRPr="00182333">
        <w:tab/>
        <w:t>opracowywanie rocznego sprawozdania finansowego Izby;</w:t>
      </w:r>
    </w:p>
    <w:p w14:paraId="148771D8" w14:textId="47FDB0AF" w:rsidR="00AE27F0" w:rsidRPr="00182333" w:rsidRDefault="00AE27F0" w:rsidP="00AE27F0">
      <w:pPr>
        <w:pStyle w:val="PKTpunkt"/>
      </w:pPr>
      <w:r w:rsidRPr="00182333">
        <w:t>8)</w:t>
      </w:r>
      <w:r w:rsidRPr="00182333">
        <w:tab/>
        <w:t>sporządzanie rocznego sprawozdania z</w:t>
      </w:r>
      <w:r>
        <w:t> </w:t>
      </w:r>
      <w:r w:rsidRPr="00182333">
        <w:t>działalności Izby;</w:t>
      </w:r>
    </w:p>
    <w:p w14:paraId="2B272B4F" w14:textId="77777777" w:rsidR="00AE27F0" w:rsidRPr="00182333" w:rsidRDefault="00AE27F0" w:rsidP="00AE27F0">
      <w:pPr>
        <w:pStyle w:val="PKTpunkt"/>
      </w:pPr>
      <w:r w:rsidRPr="00182333">
        <w:t>9)</w:t>
      </w:r>
      <w:r w:rsidRPr="00182333">
        <w:tab/>
        <w:t>sprawowanie zarządu nad mieniem Izby;</w:t>
      </w:r>
    </w:p>
    <w:p w14:paraId="18B54640" w14:textId="77777777" w:rsidR="00AE27F0" w:rsidRPr="00182333" w:rsidRDefault="00AE27F0" w:rsidP="00AE27F0">
      <w:pPr>
        <w:pStyle w:val="PKTpunkt"/>
      </w:pPr>
      <w:r w:rsidRPr="00182333">
        <w:t>10)</w:t>
      </w:r>
      <w:r w:rsidRPr="00182333">
        <w:tab/>
        <w:t>prowadzenie gospodarki finansowej Izby;</w:t>
      </w:r>
    </w:p>
    <w:p w14:paraId="7D54C2D6" w14:textId="4C435708" w:rsidR="00AE27F0" w:rsidRPr="00182333" w:rsidRDefault="00AE27F0" w:rsidP="00AE27F0">
      <w:pPr>
        <w:pStyle w:val="PKTpunkt"/>
      </w:pPr>
      <w:r w:rsidRPr="00182333">
        <w:t>1</w:t>
      </w:r>
      <w:r>
        <w:t>1</w:t>
      </w:r>
      <w:r w:rsidRPr="00182333">
        <w:t>)</w:t>
      </w:r>
      <w:r w:rsidRPr="00182333">
        <w:tab/>
        <w:t>wydawanie decyzji w</w:t>
      </w:r>
      <w:r>
        <w:t> </w:t>
      </w:r>
      <w:r w:rsidRPr="00182333">
        <w:t xml:space="preserve">sprawie </w:t>
      </w:r>
      <w:r w:rsidR="00D3600F">
        <w:t>Dopłaty</w:t>
      </w:r>
      <w:r w:rsidRPr="00182333">
        <w:t>;</w:t>
      </w:r>
    </w:p>
    <w:p w14:paraId="37C397C9" w14:textId="2026B229" w:rsidR="00AE27F0" w:rsidRPr="00182333" w:rsidRDefault="00AE27F0" w:rsidP="00AE27F0">
      <w:pPr>
        <w:pStyle w:val="PKTpunkt"/>
      </w:pPr>
      <w:r w:rsidRPr="00182333">
        <w:t>1</w:t>
      </w:r>
      <w:r>
        <w:t>2</w:t>
      </w:r>
      <w:r w:rsidRPr="00182333">
        <w:t>)</w:t>
      </w:r>
      <w:r w:rsidRPr="00182333">
        <w:tab/>
        <w:t>dysponowanie, w</w:t>
      </w:r>
      <w:r>
        <w:t> </w:t>
      </w:r>
      <w:r w:rsidRPr="00182333">
        <w:t>imieniu Izby, Funduszem Wsparcia;</w:t>
      </w:r>
    </w:p>
    <w:p w14:paraId="65A2C03A" w14:textId="77777777" w:rsidR="00AE27F0" w:rsidRPr="00182333" w:rsidRDefault="00AE27F0" w:rsidP="00AE27F0">
      <w:pPr>
        <w:pStyle w:val="PKTpunkt"/>
      </w:pPr>
      <w:r w:rsidRPr="00182333">
        <w:t>1</w:t>
      </w:r>
      <w:r>
        <w:t>3</w:t>
      </w:r>
      <w:r w:rsidRPr="00182333">
        <w:t>)</w:t>
      </w:r>
      <w:r w:rsidRPr="00182333">
        <w:tab/>
      </w:r>
      <w:r>
        <w:t>prowadzenie systemu</w:t>
      </w:r>
      <w:r w:rsidRPr="00182333">
        <w:t>;</w:t>
      </w:r>
    </w:p>
    <w:p w14:paraId="2FB5527A" w14:textId="6B43A2BE" w:rsidR="00AE27F0" w:rsidRPr="00182333" w:rsidRDefault="00AE27F0" w:rsidP="00AE27F0">
      <w:pPr>
        <w:pStyle w:val="PKTpunkt"/>
      </w:pPr>
      <w:r w:rsidRPr="00182333">
        <w:t>1</w:t>
      </w:r>
      <w:r>
        <w:t>4</w:t>
      </w:r>
      <w:r w:rsidRPr="00182333">
        <w:t>)</w:t>
      </w:r>
      <w:r w:rsidRPr="00182333">
        <w:tab/>
        <w:t>wydawanie artystom Karty i</w:t>
      </w:r>
      <w:r>
        <w:t> </w:t>
      </w:r>
      <w:r w:rsidRPr="00182333">
        <w:t>zajmowanie się sprawami związanymi z</w:t>
      </w:r>
      <w:r>
        <w:t> </w:t>
      </w:r>
      <w:r w:rsidRPr="00182333">
        <w:t>Kartą.</w:t>
      </w:r>
    </w:p>
    <w:p w14:paraId="5A29F141" w14:textId="1440E061" w:rsidR="00AE27F0" w:rsidRPr="00182333" w:rsidRDefault="00AE27F0" w:rsidP="00AE27F0">
      <w:pPr>
        <w:pStyle w:val="USTustnpkodeksu"/>
      </w:pPr>
      <w:r w:rsidRPr="00182333">
        <w:t>2. Dokumenty, o</w:t>
      </w:r>
      <w:r>
        <w:t> </w:t>
      </w:r>
      <w:r w:rsidRPr="00182333">
        <w:t>których mowa w</w:t>
      </w:r>
      <w:r>
        <w:t> ust. </w:t>
      </w:r>
      <w:r w:rsidRPr="00182333">
        <w:t>1</w:t>
      </w:r>
      <w:r>
        <w:t xml:space="preserve"> pkt </w:t>
      </w:r>
      <w:r w:rsidRPr="00182333">
        <w:t>5</w:t>
      </w:r>
      <w:r>
        <w:noBreakHyphen/>
      </w:r>
      <w:r w:rsidRPr="00182333">
        <w:t>8, Dyrektor Izby przedstawia do zatwierdzenia ministrowi właściwemu do spraw kultury i</w:t>
      </w:r>
      <w:r>
        <w:t> </w:t>
      </w:r>
      <w:r w:rsidRPr="00182333">
        <w:t>ochrony dziedzictwa narodowego, przekazując je jednocześnie do wiadomości Radzie Izby.</w:t>
      </w:r>
    </w:p>
    <w:p w14:paraId="161929C6" w14:textId="77777777" w:rsidR="00AE27F0" w:rsidRPr="00182333" w:rsidRDefault="00AE27F0" w:rsidP="00AE27F0">
      <w:pPr>
        <w:pStyle w:val="ARTartustawynprozporzdzenia"/>
      </w:pPr>
      <w:r w:rsidRPr="00182333">
        <w:rPr>
          <w:rStyle w:val="Ppogrubienie"/>
        </w:rPr>
        <w:t>Art. 17.</w:t>
      </w:r>
      <w:r w:rsidRPr="00182333">
        <w:t xml:space="preserve"> Konkurs na stanowisko dyrektora ogłasza Rada Izby.</w:t>
      </w:r>
    </w:p>
    <w:p w14:paraId="5E645EA1" w14:textId="77777777" w:rsidR="00AE27F0" w:rsidRPr="00182333" w:rsidRDefault="00AE27F0" w:rsidP="00AE27F0">
      <w:pPr>
        <w:pStyle w:val="USTustnpkodeksu"/>
      </w:pPr>
      <w:r w:rsidRPr="00182333">
        <w:t>2. Regulamin przeprowadzenia konkursu jest określany przez Radę Izby.</w:t>
      </w:r>
    </w:p>
    <w:p w14:paraId="4B8F2E30" w14:textId="7829C688" w:rsidR="00AE27F0" w:rsidRPr="00182333" w:rsidRDefault="00AE27F0" w:rsidP="00AE27F0">
      <w:pPr>
        <w:pStyle w:val="USTustnpkodeksu"/>
      </w:pPr>
      <w:r w:rsidRPr="00182333">
        <w:t>3. Informację o</w:t>
      </w:r>
      <w:r>
        <w:t> </w:t>
      </w:r>
      <w:r w:rsidRPr="00182333">
        <w:t>konkursie umieszcza się na stronie podmiotowej Biuletynu Informacji Publicznej Izby oraz ministra właściwego do spraw kultury i</w:t>
      </w:r>
      <w:r>
        <w:t> </w:t>
      </w:r>
      <w:r w:rsidRPr="00182333">
        <w:t>ochrony dziedzictwa narodowego.</w:t>
      </w:r>
    </w:p>
    <w:p w14:paraId="4EEBD043" w14:textId="60D8DE06" w:rsidR="00AE27F0" w:rsidRPr="00182333" w:rsidRDefault="00AE27F0" w:rsidP="00AE27F0">
      <w:pPr>
        <w:pStyle w:val="USTustnpkodeksu"/>
      </w:pPr>
      <w:r w:rsidRPr="00182333">
        <w:t>4. W</w:t>
      </w:r>
      <w:r>
        <w:t> </w:t>
      </w:r>
      <w:r w:rsidRPr="00182333">
        <w:t>informacji o</w:t>
      </w:r>
      <w:r>
        <w:t> </w:t>
      </w:r>
      <w:r w:rsidRPr="00182333">
        <w:t>konkursie umieszcza się w</w:t>
      </w:r>
      <w:r>
        <w:t> </w:t>
      </w:r>
      <w:r w:rsidRPr="00182333">
        <w:t>szczególności informacje o:</w:t>
      </w:r>
    </w:p>
    <w:p w14:paraId="47A17899" w14:textId="7B1B4E43" w:rsidR="00AE27F0" w:rsidRPr="00182333" w:rsidRDefault="00AE27F0" w:rsidP="00AE27F0">
      <w:pPr>
        <w:pStyle w:val="PKTpunkt"/>
      </w:pPr>
      <w:r w:rsidRPr="00182333">
        <w:t>1)</w:t>
      </w:r>
      <w:r w:rsidRPr="00182333">
        <w:tab/>
        <w:t>dokumentach i</w:t>
      </w:r>
      <w:r>
        <w:t> </w:t>
      </w:r>
      <w:r w:rsidRPr="00182333">
        <w:t>oświadczeniach, do których przedstawienia zobowiązany jest kandydat;</w:t>
      </w:r>
    </w:p>
    <w:p w14:paraId="189C72C1" w14:textId="43B18C46" w:rsidR="00AE27F0" w:rsidRPr="00182333" w:rsidRDefault="00AE27F0" w:rsidP="00AE27F0">
      <w:pPr>
        <w:pStyle w:val="PKTpunkt"/>
      </w:pPr>
      <w:r w:rsidRPr="00182333">
        <w:lastRenderedPageBreak/>
        <w:t>2)</w:t>
      </w:r>
      <w:r w:rsidRPr="00182333">
        <w:tab/>
        <w:t>terminie zgłaszania kandydatur w</w:t>
      </w:r>
      <w:r>
        <w:t> </w:t>
      </w:r>
      <w:r w:rsidRPr="00182333">
        <w:t>konkursie.</w:t>
      </w:r>
    </w:p>
    <w:p w14:paraId="44EB228A" w14:textId="517BAB73" w:rsidR="00AE27F0" w:rsidRPr="00182333" w:rsidRDefault="00AE27F0" w:rsidP="00AE27F0">
      <w:pPr>
        <w:pStyle w:val="ARTartustawynprozporzdzenia"/>
      </w:pPr>
      <w:r w:rsidRPr="00320721">
        <w:rPr>
          <w:rStyle w:val="Ppogrubienie"/>
        </w:rPr>
        <w:t>Art. 18.</w:t>
      </w:r>
      <w:r w:rsidRPr="00182333">
        <w:t xml:space="preserve"> 1. Kontrola, o</w:t>
      </w:r>
      <w:r>
        <w:t> </w:t>
      </w:r>
      <w:r w:rsidRPr="00182333">
        <w:t>której mowa w</w:t>
      </w:r>
      <w:r>
        <w:t> art. </w:t>
      </w:r>
      <w:r w:rsidRPr="00182333">
        <w:t>12</w:t>
      </w:r>
      <w:r>
        <w:t xml:space="preserve"> pkt </w:t>
      </w:r>
      <w:r w:rsidRPr="00182333">
        <w:t>4</w:t>
      </w:r>
      <w:r>
        <w:t> </w:t>
      </w:r>
      <w:r w:rsidRPr="00182333">
        <w:t>przeprowadzana jest na podstawie pisemnego upoważnienia</w:t>
      </w:r>
      <w:r>
        <w:t>, określającego zakres i termin kontroli oraz osoby upoważnione do jej przeprowadzenia</w:t>
      </w:r>
      <w:r w:rsidRPr="00182333">
        <w:t>, udzielonego przez Radę Izby.</w:t>
      </w:r>
    </w:p>
    <w:p w14:paraId="0B98EC77" w14:textId="0D63AACC" w:rsidR="00AE27F0" w:rsidRPr="00182333" w:rsidRDefault="00AE27F0" w:rsidP="00AE27F0">
      <w:pPr>
        <w:pStyle w:val="USTustnpkodeksu"/>
      </w:pPr>
      <w:r w:rsidRPr="00182333">
        <w:t>2. Osoby upoważnione do dokonywania kontroli są uprawnione do żądania od organizacji reprezentatywnej pisemnych lub ustnych wyjaśnień, okazania dokumentów lub innych nośników informacji, a</w:t>
      </w:r>
      <w:r>
        <w:t> </w:t>
      </w:r>
      <w:r w:rsidRPr="00182333">
        <w:t>także udostępniania danych związanych z</w:t>
      </w:r>
      <w:r>
        <w:t> </w:t>
      </w:r>
      <w:r w:rsidRPr="00182333">
        <w:t>potwierdzaniem lub aktualizacją uprawnień artys</w:t>
      </w:r>
      <w:r>
        <w:t>tów, których interesy reprezentują</w:t>
      </w:r>
      <w:r w:rsidRPr="00182333">
        <w:t>.</w:t>
      </w:r>
    </w:p>
    <w:p w14:paraId="04B44D07" w14:textId="32D9ECD3" w:rsidR="00AE27F0" w:rsidRDefault="00AE27F0" w:rsidP="00AE27F0">
      <w:pPr>
        <w:pStyle w:val="USTustnpkodeksu"/>
      </w:pPr>
      <w:r w:rsidRPr="00182333">
        <w:t>3. Z</w:t>
      </w:r>
      <w:r>
        <w:t> </w:t>
      </w:r>
      <w:r w:rsidRPr="00182333">
        <w:t>przeprowadzonej kontroli sporządza się protokół, który podpisują osoby przeprowadzające kontrolę i</w:t>
      </w:r>
      <w:r>
        <w:t> </w:t>
      </w:r>
      <w:r w:rsidRPr="00182333">
        <w:t>członek organu zarządzającego uprawniony do reprezentowania kontrolowanej organizacji reprezentatywnej lub osoba przez niego upoważniona. Odmowa podpisu protokołu przez członka organu zarządzającego organizacji reprezentatywnej lub osobę przez niego upoważnioną wymaga podania przyczyny. W</w:t>
      </w:r>
      <w:r>
        <w:t> </w:t>
      </w:r>
      <w:r w:rsidRPr="00182333">
        <w:t>przypadku odmowy podpisu protokół uznaje się za podpisany w</w:t>
      </w:r>
      <w:r>
        <w:t> </w:t>
      </w:r>
      <w:r w:rsidRPr="00182333">
        <w:t>dniu odmowy.</w:t>
      </w:r>
    </w:p>
    <w:p w14:paraId="13FBB713" w14:textId="4F27204A" w:rsidR="00AE27F0" w:rsidRDefault="00AE27F0" w:rsidP="00AE27F0">
      <w:pPr>
        <w:pStyle w:val="USTustnpkodeksu"/>
      </w:pPr>
      <w:r>
        <w:t>4. Protokół z kontroli zawiera:</w:t>
      </w:r>
    </w:p>
    <w:p w14:paraId="3AAB09DA" w14:textId="77777777" w:rsidR="00AE27F0" w:rsidRPr="009E46B7" w:rsidRDefault="00AE27F0" w:rsidP="00AE27F0">
      <w:pPr>
        <w:pStyle w:val="PKTpunkt"/>
      </w:pPr>
      <w:bookmarkStart w:id="11" w:name="highlightHit_5"/>
      <w:bookmarkStart w:id="12" w:name="highlightHit_6"/>
      <w:bookmarkStart w:id="13" w:name="mip55282224"/>
      <w:bookmarkEnd w:id="11"/>
      <w:bookmarkEnd w:id="12"/>
      <w:bookmarkEnd w:id="13"/>
      <w:r>
        <w:t>1)</w:t>
      </w:r>
      <w:r>
        <w:tab/>
      </w:r>
      <w:r w:rsidRPr="009E46B7">
        <w:t xml:space="preserve">wskazanie nazwy </w:t>
      </w:r>
      <w:r>
        <w:t xml:space="preserve">oraz adresu </w:t>
      </w:r>
      <w:r w:rsidRPr="009E46B7">
        <w:t>kontrolowanej organizacji reprezentatywnej;</w:t>
      </w:r>
    </w:p>
    <w:p w14:paraId="4EA5C1A4" w14:textId="4D4BE353" w:rsidR="00AE27F0" w:rsidRPr="009E46B7" w:rsidRDefault="00AE27F0" w:rsidP="00AE27F0">
      <w:pPr>
        <w:pStyle w:val="PKTpunkt"/>
      </w:pPr>
      <w:bookmarkStart w:id="14" w:name="mip55282225"/>
      <w:bookmarkEnd w:id="14"/>
      <w:r>
        <w:t>2)</w:t>
      </w:r>
      <w:r>
        <w:tab/>
      </w:r>
      <w:r w:rsidRPr="009E46B7">
        <w:t>imię i</w:t>
      </w:r>
      <w:r>
        <w:t> </w:t>
      </w:r>
      <w:r w:rsidRPr="009E46B7">
        <w:t>nazwisko osoby reprezentującej podmiot kontrolowany oraz nazwę organu reprezentującego ten podmiot;</w:t>
      </w:r>
    </w:p>
    <w:p w14:paraId="48029B6D" w14:textId="3CEB507E" w:rsidR="00AE27F0" w:rsidRPr="009E46B7" w:rsidRDefault="00AE27F0" w:rsidP="00AE27F0">
      <w:pPr>
        <w:pStyle w:val="PKTpunkt"/>
      </w:pPr>
      <w:bookmarkStart w:id="15" w:name="mip55282226"/>
      <w:bookmarkEnd w:id="15"/>
      <w:r>
        <w:t>3)</w:t>
      </w:r>
      <w:r>
        <w:tab/>
      </w:r>
      <w:r w:rsidRPr="009E46B7">
        <w:t>imię i</w:t>
      </w:r>
      <w:r>
        <w:t> </w:t>
      </w:r>
      <w:r w:rsidRPr="009E46B7">
        <w:t>nazwisko, stanowisko oraz numer upoważnienia osoby prowadzącej czynności kontrolne;</w:t>
      </w:r>
    </w:p>
    <w:p w14:paraId="27117F30" w14:textId="0B67DC26" w:rsidR="00AE27F0" w:rsidRPr="009E46B7" w:rsidRDefault="00AE27F0" w:rsidP="00AE27F0">
      <w:pPr>
        <w:pStyle w:val="PKTpunkt"/>
      </w:pPr>
      <w:bookmarkStart w:id="16" w:name="mip55282227"/>
      <w:bookmarkEnd w:id="16"/>
      <w:r>
        <w:t>4)</w:t>
      </w:r>
      <w:r>
        <w:tab/>
      </w:r>
      <w:r w:rsidRPr="009E46B7">
        <w:t>datę rozpoczęcia i</w:t>
      </w:r>
      <w:r>
        <w:t> </w:t>
      </w:r>
      <w:r w:rsidRPr="009E46B7">
        <w:t>zakończenia czynności kontrolnych;</w:t>
      </w:r>
    </w:p>
    <w:p w14:paraId="65491F10" w14:textId="141CC74A" w:rsidR="00AE27F0" w:rsidRPr="009E46B7" w:rsidRDefault="00AE27F0" w:rsidP="00AE27F0">
      <w:pPr>
        <w:pStyle w:val="PKTpunkt"/>
      </w:pPr>
      <w:bookmarkStart w:id="17" w:name="mip55282228"/>
      <w:bookmarkEnd w:id="17"/>
      <w:r>
        <w:t>5)</w:t>
      </w:r>
      <w:r>
        <w:tab/>
      </w:r>
      <w:r w:rsidRPr="009E46B7">
        <w:t>określenie przedmiotu i</w:t>
      </w:r>
      <w:r>
        <w:t> </w:t>
      </w:r>
      <w:r w:rsidRPr="009E46B7">
        <w:t>zakresu kontroli;</w:t>
      </w:r>
    </w:p>
    <w:p w14:paraId="4139A5B8" w14:textId="66D82401" w:rsidR="00AE27F0" w:rsidRPr="009E46B7" w:rsidRDefault="00AE27F0" w:rsidP="00AE27F0">
      <w:pPr>
        <w:pStyle w:val="PKTpunkt"/>
      </w:pPr>
      <w:bookmarkStart w:id="18" w:name="mip55282229"/>
      <w:bookmarkEnd w:id="18"/>
      <w:r>
        <w:t>6)</w:t>
      </w:r>
      <w:r>
        <w:tab/>
      </w:r>
      <w:r w:rsidRPr="009E46B7">
        <w:t>opis stanu faktycznego ustalonego w</w:t>
      </w:r>
      <w:r>
        <w:t> </w:t>
      </w:r>
      <w:r w:rsidRPr="009E46B7">
        <w:t>toku kontroli oraz inne informacje mające istotne znaczenie dla przeprowadzonej kontroli, w</w:t>
      </w:r>
      <w:r>
        <w:t> </w:t>
      </w:r>
      <w:r w:rsidRPr="009E46B7">
        <w:t>tym zakres, przyczyny i</w:t>
      </w:r>
      <w:r>
        <w:t> </w:t>
      </w:r>
      <w:r w:rsidRPr="009E46B7">
        <w:t>skutki stwierdzonych nieprawidłowości;</w:t>
      </w:r>
    </w:p>
    <w:p w14:paraId="5B9755D0" w14:textId="77777777" w:rsidR="00AE27F0" w:rsidRPr="00182333" w:rsidRDefault="00AE27F0" w:rsidP="00AE27F0">
      <w:pPr>
        <w:pStyle w:val="PKTpunkt"/>
      </w:pPr>
      <w:bookmarkStart w:id="19" w:name="mip55282230"/>
      <w:bookmarkEnd w:id="19"/>
      <w:r>
        <w:t>7)</w:t>
      </w:r>
      <w:r>
        <w:tab/>
      </w:r>
      <w:r w:rsidRPr="009E46B7">
        <w:t>wyszczególnienie załączników.</w:t>
      </w:r>
    </w:p>
    <w:p w14:paraId="57C401D3" w14:textId="61C47BAC" w:rsidR="00AE27F0" w:rsidRPr="00182333" w:rsidRDefault="00AE27F0" w:rsidP="00AE27F0">
      <w:pPr>
        <w:pStyle w:val="USTustnpkodeksu"/>
      </w:pPr>
      <w:r>
        <w:t>5</w:t>
      </w:r>
      <w:r w:rsidRPr="00182333">
        <w:t>. Członek organu zarządzającego uprawniony do reprezentowania kontrolowanej organizacji reprezentatywnej lub osoba przez niego upoważniona może, w</w:t>
      </w:r>
      <w:r>
        <w:t> </w:t>
      </w:r>
      <w:r w:rsidRPr="00182333">
        <w:t>terminie 14</w:t>
      </w:r>
      <w:r>
        <w:t> </w:t>
      </w:r>
      <w:r w:rsidRPr="00182333">
        <w:t>dni od dnia podpisania protokołu, złożyć na piśmie wyjaśnienia albo zgłosić zastrzeżenia do treści protokołu.</w:t>
      </w:r>
    </w:p>
    <w:p w14:paraId="1586DFC2" w14:textId="1C56188E" w:rsidR="00AE27F0" w:rsidRDefault="00AE27F0" w:rsidP="00AE27F0">
      <w:pPr>
        <w:pStyle w:val="USTustnpkodeksu"/>
      </w:pPr>
      <w:r>
        <w:t>6</w:t>
      </w:r>
      <w:r w:rsidRPr="00182333">
        <w:t xml:space="preserve">. </w:t>
      </w:r>
      <w:r>
        <w:t>W przypadku uwzględnienia wyjaśnień lub zastrzeżeń osoba przeprowadzająca kontrolę sporządza poprawiony protokół kontroli.</w:t>
      </w:r>
    </w:p>
    <w:p w14:paraId="7242E2BA" w14:textId="7BBF111C" w:rsidR="00AE27F0" w:rsidRPr="00182333" w:rsidRDefault="00AE27F0" w:rsidP="00AE27F0">
      <w:pPr>
        <w:pStyle w:val="USTustnpkodeksu"/>
      </w:pPr>
      <w:r>
        <w:lastRenderedPageBreak/>
        <w:t xml:space="preserve">7. </w:t>
      </w:r>
      <w:r w:rsidRPr="00182333">
        <w:t>Osoby przeprowadzające kontrolę, w</w:t>
      </w:r>
      <w:r>
        <w:t> </w:t>
      </w:r>
      <w:r w:rsidRPr="00182333">
        <w:t>przypadku nieuwzględnienia zastrzeżeń, o</w:t>
      </w:r>
      <w:r>
        <w:t> </w:t>
      </w:r>
      <w:r w:rsidRPr="00182333">
        <w:t>których mowa w</w:t>
      </w:r>
      <w:r>
        <w:t> ust. </w:t>
      </w:r>
      <w:r w:rsidRPr="00182333">
        <w:t>4, przekazują na piśmie stanowisko członkowi organu zarządzającego kontrolowanej organizacji reprezentatywnej uprawnionemu do reprezentowania tej organizacji lub osobie przez niego upoważnionej w</w:t>
      </w:r>
      <w:r>
        <w:t> </w:t>
      </w:r>
      <w:r w:rsidRPr="00182333">
        <w:t>terminie 14</w:t>
      </w:r>
      <w:r>
        <w:t> </w:t>
      </w:r>
      <w:r w:rsidRPr="00182333">
        <w:t>dni.</w:t>
      </w:r>
    </w:p>
    <w:p w14:paraId="0B00DDD4" w14:textId="5E1AE4D5" w:rsidR="00AE27F0" w:rsidRPr="00182333" w:rsidRDefault="00AE27F0" w:rsidP="00AE27F0">
      <w:pPr>
        <w:pStyle w:val="USTustnpkodeksu"/>
      </w:pPr>
      <w:r>
        <w:t>8</w:t>
      </w:r>
      <w:r w:rsidRPr="00182333">
        <w:t>. Po zakończeniu kontroli, z</w:t>
      </w:r>
      <w:r>
        <w:t> </w:t>
      </w:r>
      <w:r w:rsidRPr="00182333">
        <w:t>uwzględnieniem terminu, o</w:t>
      </w:r>
      <w:r>
        <w:t> </w:t>
      </w:r>
      <w:r w:rsidRPr="00182333">
        <w:t>którym mowa w</w:t>
      </w:r>
      <w:r>
        <w:t> ust. </w:t>
      </w:r>
      <w:r w:rsidRPr="00182333">
        <w:t>5, osoby przeprowadzające kontrolę sporządzają wystąpienie pokontrolne</w:t>
      </w:r>
      <w:r>
        <w:t>, które otrzymują Rada Izby oraz kontrolowana organizacja reprezentatywna</w:t>
      </w:r>
      <w:r w:rsidRPr="00182333">
        <w:t>.</w:t>
      </w:r>
    </w:p>
    <w:p w14:paraId="3B4AC2FE" w14:textId="5ABF6F08" w:rsidR="00AE27F0" w:rsidRDefault="00AE27F0" w:rsidP="00AE27F0">
      <w:pPr>
        <w:pStyle w:val="USTustnpkodeksu"/>
      </w:pPr>
      <w:r>
        <w:t>9</w:t>
      </w:r>
      <w:r w:rsidRPr="00182333">
        <w:t>. Wystąpienie pokontrolne zawiera ocenę stanu faktycznego wynikającą z</w:t>
      </w:r>
      <w:r>
        <w:t> </w:t>
      </w:r>
      <w:r w:rsidRPr="00182333">
        <w:t>ustaleń zawartych w</w:t>
      </w:r>
      <w:r>
        <w:t> </w:t>
      </w:r>
      <w:r w:rsidRPr="00182333">
        <w:t>protokole kontroli, w</w:t>
      </w:r>
      <w:r>
        <w:t> </w:t>
      </w:r>
      <w:r w:rsidRPr="00182333">
        <w:t>tym opis ustalonych uchybień</w:t>
      </w:r>
      <w:r>
        <w:t xml:space="preserve"> lub informację o ich braku</w:t>
      </w:r>
      <w:r w:rsidRPr="00182333">
        <w:t>, z</w:t>
      </w:r>
      <w:r>
        <w:t> </w:t>
      </w:r>
      <w:r w:rsidRPr="00182333">
        <w:t>uwzględnieniem przyczyn ich powstania, zakresu, skutków oraz osób odpowiedzialnych za ich powstanie, a</w:t>
      </w:r>
      <w:r>
        <w:t> </w:t>
      </w:r>
      <w:r w:rsidRPr="00182333">
        <w:t>także termin usunięcia uchybień, nie krótszy niż 30</w:t>
      </w:r>
      <w:r>
        <w:t> </w:t>
      </w:r>
      <w:r w:rsidRPr="00182333">
        <w:t>dni od dnia doręczenia wystąpienia pokontrolnego.</w:t>
      </w:r>
    </w:p>
    <w:p w14:paraId="3E274DDC" w14:textId="6F04CE70" w:rsidR="00AE27F0" w:rsidRPr="00182333" w:rsidRDefault="00AE27F0" w:rsidP="00AE27F0">
      <w:pPr>
        <w:pStyle w:val="USTustnpkodeksu"/>
      </w:pPr>
      <w:r>
        <w:t>10. Kontrolowana organizacja reprezentatywna w terminie 30 dni od dnia otrzymania wystąpienia pokontrolnego informuję Radę Izby o usunięciu wskazanych w wystąpieniu uchybień lub o przyczynach ich nieusunięcia.</w:t>
      </w:r>
    </w:p>
    <w:p w14:paraId="04E2C49F" w14:textId="7CA658F3" w:rsidR="00AE27F0" w:rsidRPr="00182333" w:rsidRDefault="00AE27F0" w:rsidP="00AE27F0">
      <w:pPr>
        <w:pStyle w:val="ARTartustawynprozporzdzenia"/>
      </w:pPr>
      <w:r w:rsidRPr="00320721">
        <w:rPr>
          <w:rStyle w:val="Ppogrubienie"/>
        </w:rPr>
        <w:t>Art. 19.</w:t>
      </w:r>
      <w:r w:rsidRPr="00182333">
        <w:t xml:space="preserve"> 1. Rada Izby w</w:t>
      </w:r>
      <w:r>
        <w:t> </w:t>
      </w:r>
      <w:r w:rsidRPr="00182333">
        <w:t>ramach swoich uprawnień kontrolnych ma prawo zwrócić się do ministra właściwego do spraw kultury i</w:t>
      </w:r>
      <w:r>
        <w:t> </w:t>
      </w:r>
      <w:r w:rsidRPr="00182333">
        <w:t>ochrony dziedzictwa narodowego z</w:t>
      </w:r>
      <w:r>
        <w:t> </w:t>
      </w:r>
      <w:r w:rsidRPr="00182333">
        <w:t>wnioskiem o</w:t>
      </w:r>
      <w:r>
        <w:t> </w:t>
      </w:r>
      <w:r w:rsidRPr="00182333">
        <w:t>wykreślenie organizacji reprezentatywnej z</w:t>
      </w:r>
      <w:r>
        <w:t> </w:t>
      </w:r>
      <w:r w:rsidRPr="00182333">
        <w:t>listy organizacji reprezentatywnych na 1</w:t>
      </w:r>
      <w:r>
        <w:t> </w:t>
      </w:r>
      <w:r w:rsidRPr="00182333">
        <w:t>rok, jeżeli</w:t>
      </w:r>
      <w:r>
        <w:t xml:space="preserve"> z przeprowadzonej kontroli wynika, że </w:t>
      </w:r>
      <w:r w:rsidRPr="00182333">
        <w:t>organizacja reprezentatywna nie przestrzega przepisów ustawy przy potwierdzaniu lub aktualizacji dorobku artystycznego.</w:t>
      </w:r>
    </w:p>
    <w:p w14:paraId="0A9DB71F" w14:textId="3DCEAD8D" w:rsidR="00AE27F0" w:rsidRPr="00182333" w:rsidRDefault="00AE27F0" w:rsidP="00AE27F0">
      <w:pPr>
        <w:pStyle w:val="USTustnpkodeksu"/>
      </w:pPr>
      <w:r w:rsidRPr="00182333">
        <w:t>2. Minister właściwy do spraw kult</w:t>
      </w:r>
      <w:r>
        <w:t>u</w:t>
      </w:r>
      <w:r w:rsidRPr="00182333">
        <w:t>ry i</w:t>
      </w:r>
      <w:r>
        <w:t> </w:t>
      </w:r>
      <w:r w:rsidRPr="00182333">
        <w:t>ochrony dziedzictwa narodowego wykreśla organizację reprezentatywną z</w:t>
      </w:r>
      <w:r>
        <w:t> </w:t>
      </w:r>
      <w:r w:rsidRPr="00182333">
        <w:t>listy organizacji reprezentatywnych, jeżeli z</w:t>
      </w:r>
      <w:r>
        <w:t> </w:t>
      </w:r>
      <w:r w:rsidRPr="00182333">
        <w:t>wniosku przekazanego przez Radę wynika, że łamała ona przepisy ustawy, w</w:t>
      </w:r>
      <w:r>
        <w:t> </w:t>
      </w:r>
      <w:r w:rsidRPr="00182333">
        <w:t>sposób określony w</w:t>
      </w:r>
      <w:r>
        <w:t> ust. </w:t>
      </w:r>
      <w:r w:rsidRPr="00182333">
        <w:t>1.</w:t>
      </w:r>
    </w:p>
    <w:p w14:paraId="5F86CBF1" w14:textId="680A8A0A" w:rsidR="00AE27F0" w:rsidRPr="00182333" w:rsidRDefault="00AE27F0" w:rsidP="00AE27F0">
      <w:pPr>
        <w:pStyle w:val="ARTartustawynprozporzdzenia"/>
      </w:pPr>
      <w:r w:rsidRPr="00182333">
        <w:rPr>
          <w:rStyle w:val="Ppogrubienie"/>
        </w:rPr>
        <w:t>Art. 20.</w:t>
      </w:r>
      <w:r w:rsidRPr="00182333">
        <w:t xml:space="preserve"> Minister właściwy do spraw kultury i</w:t>
      </w:r>
      <w:r>
        <w:t> </w:t>
      </w:r>
      <w:r w:rsidRPr="00182333">
        <w:t>ochrony dziedzictwa narodowego określi, w</w:t>
      </w:r>
      <w:r>
        <w:t> </w:t>
      </w:r>
      <w:r w:rsidRPr="00182333">
        <w:t>drodze rozporządzenia:</w:t>
      </w:r>
    </w:p>
    <w:p w14:paraId="514AD8C8" w14:textId="592B7773" w:rsidR="00AE27F0" w:rsidRPr="00182333" w:rsidRDefault="00AE27F0" w:rsidP="00AE27F0">
      <w:pPr>
        <w:pStyle w:val="PKTpunkt"/>
      </w:pPr>
      <w:r w:rsidRPr="00182333">
        <w:t>1)</w:t>
      </w:r>
      <w:r w:rsidRPr="00182333">
        <w:tab/>
        <w:t>próg liczebności, od którego organizacje reprezentatywne uznawane są za najliczniejsze oraz tryb wyboru członków Rady Izby, o</w:t>
      </w:r>
      <w:r>
        <w:t> </w:t>
      </w:r>
      <w:r w:rsidRPr="00182333">
        <w:t>których mowa w</w:t>
      </w:r>
      <w:r>
        <w:t> art. </w:t>
      </w:r>
      <w:r w:rsidRPr="00182333">
        <w:t>7</w:t>
      </w:r>
      <w:r>
        <w:t xml:space="preserve"> ust. </w:t>
      </w:r>
      <w:r w:rsidRPr="00182333">
        <w:t>1</w:t>
      </w:r>
      <w:r>
        <w:t xml:space="preserve"> pkt </w:t>
      </w:r>
      <w:r w:rsidRPr="00182333">
        <w:t>1, biorąc pod uwagę</w:t>
      </w:r>
      <w:r>
        <w:t xml:space="preserve"> liczebność poszczególnych organizacji reprezentatywnych oraz konieczność zapewnienia udziału w Radzie Izby przedstawicielom organizacji niezależnie od ich </w:t>
      </w:r>
      <w:r w:rsidR="0041432F">
        <w:t>liczebn</w:t>
      </w:r>
      <w:r>
        <w:t>ości oraz kierując się tym</w:t>
      </w:r>
      <w:r w:rsidRPr="00182333">
        <w:t>, że tryb przeprowadzanie głosowania musi zapewniać równość i</w:t>
      </w:r>
      <w:r>
        <w:t> </w:t>
      </w:r>
      <w:r w:rsidRPr="00182333">
        <w:t>bezpośredniość głosowania oraz przejrzys</w:t>
      </w:r>
      <w:r w:rsidR="00E625FC">
        <w:t>ty</w:t>
      </w:r>
      <w:r w:rsidRPr="00182333">
        <w:t>, rzeteln</w:t>
      </w:r>
      <w:r w:rsidR="00E625FC">
        <w:t>y</w:t>
      </w:r>
      <w:r w:rsidRPr="00182333">
        <w:t xml:space="preserve"> i sprawn</w:t>
      </w:r>
      <w:r w:rsidR="00E625FC">
        <w:t>y</w:t>
      </w:r>
      <w:r w:rsidRPr="00182333">
        <w:t xml:space="preserve"> </w:t>
      </w:r>
      <w:r w:rsidR="00E625FC">
        <w:t>wybór</w:t>
      </w:r>
      <w:r w:rsidRPr="00182333">
        <w:t xml:space="preserve"> członków Rady Izby;</w:t>
      </w:r>
    </w:p>
    <w:p w14:paraId="3F6B50A4" w14:textId="18B395FD" w:rsidR="00AE27F0" w:rsidRPr="00182333" w:rsidRDefault="00AE27F0" w:rsidP="00AE27F0">
      <w:pPr>
        <w:pStyle w:val="PKTpunkt"/>
      </w:pPr>
      <w:r w:rsidRPr="00182333">
        <w:lastRenderedPageBreak/>
        <w:t>2)</w:t>
      </w:r>
      <w:r w:rsidRPr="00182333">
        <w:tab/>
        <w:t>wysokość wynagrodzenia członka Rady Izby za udział w</w:t>
      </w:r>
      <w:r>
        <w:t> </w:t>
      </w:r>
      <w:r w:rsidRPr="00182333">
        <w:t>posiedzeniu, uwzględniając funkcje pełnione przez członków Rady Izby i</w:t>
      </w:r>
      <w:r>
        <w:t> </w:t>
      </w:r>
      <w:r w:rsidRPr="00182333">
        <w:t xml:space="preserve">zakres obowiązków </w:t>
      </w:r>
      <w:r>
        <w:t xml:space="preserve">poszczególnych </w:t>
      </w:r>
      <w:r w:rsidRPr="00182333">
        <w:t>członków Rady Izby, a</w:t>
      </w:r>
      <w:r>
        <w:t> </w:t>
      </w:r>
      <w:r w:rsidRPr="00182333">
        <w:t xml:space="preserve">także mając na uwadze, że wynagrodzenie za jedno posiedzenie Rady Izby nie może przekroczyć </w:t>
      </w:r>
      <w:r>
        <w:t>15</w:t>
      </w:r>
      <w:r w:rsidRPr="00182333">
        <w:t>% przeciętnego wynagrodzenia w</w:t>
      </w:r>
      <w:r>
        <w:t> </w:t>
      </w:r>
      <w:r w:rsidRPr="00182333">
        <w:t>gospodarce narodowej w</w:t>
      </w:r>
      <w:r>
        <w:t> </w:t>
      </w:r>
      <w:r w:rsidRPr="00182333">
        <w:t>poprzednim roku kalendarzowym, obowiązującego w</w:t>
      </w:r>
      <w:r>
        <w:t> </w:t>
      </w:r>
      <w:r w:rsidRPr="00182333">
        <w:t>dniu powołania Rady Izby.</w:t>
      </w:r>
    </w:p>
    <w:p w14:paraId="13017135" w14:textId="77777777" w:rsidR="00AE27F0" w:rsidRPr="00182333" w:rsidRDefault="00AE27F0" w:rsidP="00AE27F0">
      <w:pPr>
        <w:pStyle w:val="ROZDZODDZOZNoznaczenierozdziauluboddziau"/>
      </w:pPr>
      <w:r w:rsidRPr="00182333">
        <w:t>Rozdział 3</w:t>
      </w:r>
    </w:p>
    <w:p w14:paraId="3960B8A0" w14:textId="77777777" w:rsidR="00AE27F0" w:rsidRPr="00182333" w:rsidRDefault="00AE27F0" w:rsidP="00AE27F0">
      <w:pPr>
        <w:pStyle w:val="ROZDZODDZPRZEDMprzedmiotregulacjirozdziauluboddziau"/>
      </w:pPr>
      <w:r w:rsidRPr="00182333">
        <w:t>Organizacje reprezentatywne</w:t>
      </w:r>
    </w:p>
    <w:p w14:paraId="4E9798B5" w14:textId="77777777" w:rsidR="00AE27F0" w:rsidRPr="00182333" w:rsidRDefault="00AE27F0" w:rsidP="00AE27F0">
      <w:pPr>
        <w:pStyle w:val="ARTartustawynprozporzdzenia"/>
      </w:pPr>
      <w:r w:rsidRPr="00182333">
        <w:rPr>
          <w:rStyle w:val="Ppogrubienie"/>
        </w:rPr>
        <w:t>Art. 21.</w:t>
      </w:r>
      <w:r w:rsidRPr="00182333">
        <w:t xml:space="preserve"> 1. Organizacje reprezentatywne są uprawnione do:</w:t>
      </w:r>
    </w:p>
    <w:p w14:paraId="28CA35A4" w14:textId="4649A7C0" w:rsidR="00AE27F0" w:rsidRPr="00182333" w:rsidRDefault="00AE27F0" w:rsidP="00AE27F0">
      <w:pPr>
        <w:pStyle w:val="PKTpunkt"/>
      </w:pPr>
      <w:r w:rsidRPr="00182333">
        <w:t>1)</w:t>
      </w:r>
      <w:r w:rsidRPr="00182333">
        <w:tab/>
        <w:t>potwierdzania udokumentowanego dorobku artystycznego dla zawodów artystycznych, w</w:t>
      </w:r>
      <w:r>
        <w:t> </w:t>
      </w:r>
      <w:r w:rsidRPr="00182333">
        <w:t>których są reprezentatywne;</w:t>
      </w:r>
    </w:p>
    <w:p w14:paraId="70789EE8" w14:textId="62476AEF" w:rsidR="00AE27F0" w:rsidRPr="00182333" w:rsidRDefault="00AE27F0" w:rsidP="00AE27F0">
      <w:pPr>
        <w:pStyle w:val="PKTpunkt"/>
      </w:pPr>
      <w:r w:rsidRPr="00182333">
        <w:t>2)</w:t>
      </w:r>
      <w:r w:rsidRPr="00182333">
        <w:tab/>
        <w:t>wyboru przez swoich przedstawicieli członków Rady Izby, o</w:t>
      </w:r>
      <w:r>
        <w:t> </w:t>
      </w:r>
      <w:r w:rsidRPr="00182333">
        <w:t>których mowa w</w:t>
      </w:r>
      <w:r>
        <w:t> art. </w:t>
      </w:r>
      <w:r w:rsidRPr="00182333">
        <w:t>7</w:t>
      </w:r>
      <w:r>
        <w:t xml:space="preserve"> ust. </w:t>
      </w:r>
      <w:r w:rsidRPr="00182333">
        <w:t>1</w:t>
      </w:r>
      <w:r>
        <w:t xml:space="preserve"> pkt </w:t>
      </w:r>
      <w:r w:rsidRPr="00182333">
        <w:t>1.</w:t>
      </w:r>
    </w:p>
    <w:p w14:paraId="5E750B50" w14:textId="77777777" w:rsidR="00AE27F0" w:rsidRPr="00182333" w:rsidRDefault="00AE27F0" w:rsidP="00AE27F0">
      <w:pPr>
        <w:pStyle w:val="USTustnpkodeksu"/>
      </w:pPr>
      <w:r w:rsidRPr="00182333">
        <w:t>2. Artysta zawodowy może być obsługiwany jednocześnie przez jedną organizację reprezentatywną.</w:t>
      </w:r>
    </w:p>
    <w:p w14:paraId="4B3FDE98" w14:textId="77777777" w:rsidR="00AE27F0" w:rsidRPr="00182333" w:rsidRDefault="00AE27F0" w:rsidP="00AE27F0">
      <w:pPr>
        <w:pStyle w:val="USTustnpkodeksu"/>
      </w:pPr>
      <w:r w:rsidRPr="00182333">
        <w:t>3. Artysta zawodowy nie musi być członkiem obsługującej go organizacji reprezentatywnej.</w:t>
      </w:r>
    </w:p>
    <w:p w14:paraId="6C4B4196" w14:textId="77777777" w:rsidR="00AE27F0" w:rsidRPr="00182333" w:rsidRDefault="00AE27F0" w:rsidP="00AE27F0">
      <w:pPr>
        <w:pStyle w:val="USTustnpkodeksu"/>
      </w:pPr>
      <w:r w:rsidRPr="00182333">
        <w:t>4. Artysta zawodowy może zmienić obsługującą go organizację reprezentatywną.</w:t>
      </w:r>
    </w:p>
    <w:p w14:paraId="1E200590" w14:textId="72B82264" w:rsidR="00AE27F0" w:rsidRPr="00182333" w:rsidRDefault="00AE27F0" w:rsidP="00AE27F0">
      <w:pPr>
        <w:pStyle w:val="ARTartustawynprozporzdzenia"/>
      </w:pPr>
      <w:r w:rsidRPr="00182333">
        <w:rPr>
          <w:rStyle w:val="Ppogrubienie"/>
        </w:rPr>
        <w:t>Art. 22.</w:t>
      </w:r>
      <w:r w:rsidRPr="00182333">
        <w:t xml:space="preserve"> 1. W</w:t>
      </w:r>
      <w:r>
        <w:t> </w:t>
      </w:r>
      <w:r w:rsidRPr="00182333">
        <w:t xml:space="preserve">celu wpisania do </w:t>
      </w:r>
      <w:r>
        <w:t>systemu</w:t>
      </w:r>
      <w:r w:rsidRPr="00182333">
        <w:t>, organizacja zwraca się z</w:t>
      </w:r>
      <w:r>
        <w:t> </w:t>
      </w:r>
      <w:r w:rsidRPr="00182333">
        <w:t>wnioskiem do Dyrektora Izby o</w:t>
      </w:r>
      <w:r>
        <w:t> </w:t>
      </w:r>
      <w:r w:rsidRPr="00182333">
        <w:t>uwzględnienie jej w</w:t>
      </w:r>
      <w:r>
        <w:t> systemie</w:t>
      </w:r>
      <w:r w:rsidRPr="00182333">
        <w:t xml:space="preserve">. </w:t>
      </w:r>
    </w:p>
    <w:p w14:paraId="4D8238B5" w14:textId="01BDB700" w:rsidR="00AE27F0" w:rsidRPr="00182333" w:rsidRDefault="00AE27F0" w:rsidP="00AE27F0">
      <w:pPr>
        <w:pStyle w:val="USTustnpkodeksu"/>
      </w:pPr>
      <w:r w:rsidRPr="00182333">
        <w:t>2. Dyrektor Izby, po zbadaniu spełniania przez organizację ustawowych przesłanek, wpisuje organizację do systemu i</w:t>
      </w:r>
      <w:r>
        <w:t> </w:t>
      </w:r>
      <w:r w:rsidRPr="00182333">
        <w:t>umożliwia wybór tej organizacji przez artystów zawodowych, jako organizacji ich obsługującej.</w:t>
      </w:r>
    </w:p>
    <w:p w14:paraId="17C657F7" w14:textId="77777777" w:rsidR="00AE27F0" w:rsidRPr="00182333" w:rsidRDefault="00AE27F0" w:rsidP="00AE27F0">
      <w:pPr>
        <w:pStyle w:val="USTustnpkodeksu"/>
      </w:pPr>
      <w:r w:rsidRPr="00182333">
        <w:t>3. Wybór przez artystę zawodowego obsługującej go organizacji wywołuje skutek natychmiastowy, chyba że organizacja nie uzyskała jeszcze statusu organizacji reprezentatywnej. Wybory dokonane przez artystów zawodowych wywołują skutek gdy ich liczba spowoduje, że dana organizacja spełnia kryteria reprezentatywności.</w:t>
      </w:r>
    </w:p>
    <w:p w14:paraId="2F295AE6" w14:textId="5FBB161C" w:rsidR="00AE27F0" w:rsidRPr="00182333" w:rsidRDefault="00AE27F0" w:rsidP="00AE27F0">
      <w:pPr>
        <w:pStyle w:val="USTustnpkodeksu"/>
      </w:pPr>
      <w:r w:rsidRPr="00182333">
        <w:t>4. Dyrektor Izby nie rzadziej niż raz na kwartał bada, które organizacje spełniają kryteria reprezentatywności, na podstawie danych z</w:t>
      </w:r>
      <w:r>
        <w:t> systemu</w:t>
      </w:r>
      <w:r w:rsidRPr="00182333">
        <w:t>, o</w:t>
      </w:r>
      <w:r>
        <w:t> </w:t>
      </w:r>
      <w:r w:rsidRPr="00182333">
        <w:t>którym mowa w</w:t>
      </w:r>
      <w:r>
        <w:t> art. </w:t>
      </w:r>
      <w:r w:rsidRPr="00182333">
        <w:t>37</w:t>
      </w:r>
      <w:r>
        <w:t xml:space="preserve"> i </w:t>
      </w:r>
      <w:r w:rsidRPr="00182333">
        <w:t>informuje o</w:t>
      </w:r>
      <w:r>
        <w:t> </w:t>
      </w:r>
      <w:r w:rsidRPr="00182333">
        <w:t>tym ministra właściwego do spraw kultury i</w:t>
      </w:r>
      <w:r>
        <w:t> </w:t>
      </w:r>
      <w:r w:rsidRPr="00182333">
        <w:t xml:space="preserve">ochrony dziedzictwa narodowego. </w:t>
      </w:r>
    </w:p>
    <w:p w14:paraId="6090FDEC" w14:textId="20A07773" w:rsidR="00AE27F0" w:rsidRPr="00182333" w:rsidRDefault="00AE27F0" w:rsidP="00AE27F0">
      <w:pPr>
        <w:pStyle w:val="USTustnpkodeksu"/>
      </w:pPr>
      <w:r w:rsidRPr="00182333">
        <w:t>5. Minister właściwy do spraw kultury i</w:t>
      </w:r>
      <w:r>
        <w:t> </w:t>
      </w:r>
      <w:r w:rsidRPr="00182333">
        <w:t>ochrony dziedzictwa narodowego zamieszcza, nie rzadziej niż raz na kwartał, listę organizacji reprezentatywnych i</w:t>
      </w:r>
      <w:r>
        <w:t> </w:t>
      </w:r>
      <w:r w:rsidRPr="00182333">
        <w:t xml:space="preserve">zawodów, dla których </w:t>
      </w:r>
      <w:r w:rsidRPr="00182333">
        <w:lastRenderedPageBreak/>
        <w:t>organizacje te spełniają kryteria reprezentatywności, na stronie podmiotowej Biuletynu Informacji Publicznej urzędu, który go obsługuje.</w:t>
      </w:r>
    </w:p>
    <w:p w14:paraId="356A34CE" w14:textId="77777777" w:rsidR="00AE27F0" w:rsidRPr="00182333" w:rsidRDefault="00AE27F0" w:rsidP="00AE27F0">
      <w:pPr>
        <w:pStyle w:val="ARTartustawynprozporzdzenia"/>
      </w:pPr>
      <w:r w:rsidRPr="00182333">
        <w:rPr>
          <w:rStyle w:val="Ppogrubienie"/>
        </w:rPr>
        <w:t>Art. 23.</w:t>
      </w:r>
      <w:r w:rsidRPr="00182333">
        <w:t xml:space="preserve"> 1. Organizacja reprezentatywna potwierdza dorobek artystyczny na wniosek osoby zainteresowanej.</w:t>
      </w:r>
    </w:p>
    <w:p w14:paraId="46789628" w14:textId="0916D4F9" w:rsidR="00AE27F0" w:rsidRDefault="00AE27F0" w:rsidP="00AE27F0">
      <w:pPr>
        <w:pStyle w:val="USTustnpkodeksu"/>
      </w:pPr>
      <w:r w:rsidRPr="00182333">
        <w:t>2. Wniosek o</w:t>
      </w:r>
      <w:r>
        <w:t> </w:t>
      </w:r>
      <w:r w:rsidRPr="00182333">
        <w:t xml:space="preserve">potwierdzenie dorobku artystycznego </w:t>
      </w:r>
      <w:r w:rsidRPr="006A7FB4">
        <w:t xml:space="preserve">składany jest </w:t>
      </w:r>
      <w:r>
        <w:t>za pośrednictwem systemu</w:t>
      </w:r>
      <w:r w:rsidRPr="006A7FB4">
        <w:t xml:space="preserve"> </w:t>
      </w:r>
      <w:r>
        <w:t>i </w:t>
      </w:r>
      <w:r w:rsidRPr="00182333">
        <w:t>zawiera</w:t>
      </w:r>
      <w:r>
        <w:t>:</w:t>
      </w:r>
    </w:p>
    <w:p w14:paraId="1B2555C6" w14:textId="4EC66DDD" w:rsidR="00AE27F0" w:rsidRDefault="00AE27F0" w:rsidP="00AE27F0">
      <w:pPr>
        <w:pStyle w:val="PKTpunkt"/>
      </w:pPr>
      <w:r>
        <w:t>1)</w:t>
      </w:r>
      <w:r>
        <w:tab/>
        <w:t xml:space="preserve">dane </w:t>
      </w:r>
      <w:r w:rsidRPr="006A7FB4">
        <w:t xml:space="preserve">osoby </w:t>
      </w:r>
      <w:r>
        <w:t>której dotyczy wniosek</w:t>
      </w:r>
      <w:r w:rsidRPr="006A7FB4">
        <w:t>, w</w:t>
      </w:r>
      <w:r>
        <w:t> </w:t>
      </w:r>
      <w:r w:rsidRPr="006A7FB4">
        <w:t xml:space="preserve">tym: </w:t>
      </w:r>
    </w:p>
    <w:p w14:paraId="02584D39" w14:textId="77777777" w:rsidR="00AE27F0" w:rsidRDefault="00AE27F0" w:rsidP="00AE27F0">
      <w:pPr>
        <w:pStyle w:val="LITlitera"/>
      </w:pPr>
      <w:r>
        <w:t>a)</w:t>
      </w:r>
      <w:r>
        <w:tab/>
      </w:r>
      <w:r w:rsidRPr="006A7FB4">
        <w:t xml:space="preserve">imię, nazwisko, </w:t>
      </w:r>
    </w:p>
    <w:p w14:paraId="10973157" w14:textId="77777777" w:rsidR="00AE27F0" w:rsidRDefault="00AE27F0" w:rsidP="00AE27F0">
      <w:pPr>
        <w:pStyle w:val="LITlitera"/>
      </w:pPr>
      <w:r>
        <w:t>b)</w:t>
      </w:r>
      <w:r>
        <w:tab/>
      </w:r>
      <w:r w:rsidRPr="006A7FB4">
        <w:t xml:space="preserve">adres miejsca zamieszkania, </w:t>
      </w:r>
    </w:p>
    <w:p w14:paraId="134CA1D7" w14:textId="77777777" w:rsidR="00AE27F0" w:rsidRDefault="00AE27F0" w:rsidP="00AE27F0">
      <w:pPr>
        <w:pStyle w:val="LITlitera"/>
      </w:pPr>
      <w:r>
        <w:t>c)</w:t>
      </w:r>
      <w:r>
        <w:tab/>
      </w:r>
      <w:r w:rsidRPr="006A7FB4">
        <w:t xml:space="preserve">obywatelstwo, </w:t>
      </w:r>
    </w:p>
    <w:p w14:paraId="7DE9674E" w14:textId="49B5CA98" w:rsidR="00AE27F0" w:rsidRDefault="00AE27F0" w:rsidP="00AE27F0">
      <w:pPr>
        <w:pStyle w:val="LITlitera"/>
      </w:pPr>
      <w:r>
        <w:t>d)</w:t>
      </w:r>
      <w:r>
        <w:tab/>
      </w:r>
      <w:r w:rsidRPr="006A7FB4">
        <w:t>numer PESEL, a</w:t>
      </w:r>
      <w:r>
        <w:t> </w:t>
      </w:r>
      <w:r w:rsidRPr="006A7FB4">
        <w:t>w</w:t>
      </w:r>
      <w:r>
        <w:t> </w:t>
      </w:r>
      <w:r w:rsidRPr="006A7FB4">
        <w:t xml:space="preserve">przypadku gdy nie nadano numeru PESEL </w:t>
      </w:r>
      <w:r>
        <w:noBreakHyphen/>
        <w:t xml:space="preserve"> </w:t>
      </w:r>
      <w:r w:rsidRPr="006A7FB4">
        <w:t>numer i</w:t>
      </w:r>
      <w:r>
        <w:t> </w:t>
      </w:r>
      <w:r w:rsidRPr="006A7FB4">
        <w:t>serię dokumentu potwierdzającego tożsamość</w:t>
      </w:r>
      <w:r>
        <w:t>, datę urodzenia,</w:t>
      </w:r>
    </w:p>
    <w:p w14:paraId="7E2D0FFF" w14:textId="58238EDD" w:rsidR="00AE27F0" w:rsidRDefault="00AE27F0" w:rsidP="00AE27F0">
      <w:pPr>
        <w:pStyle w:val="LITlitera"/>
      </w:pPr>
      <w:r>
        <w:t>e)</w:t>
      </w:r>
      <w:r>
        <w:tab/>
      </w:r>
      <w:r w:rsidRPr="006A7FB4">
        <w:t>adres poczty elektronicznej i</w:t>
      </w:r>
      <w:r>
        <w:t> </w:t>
      </w:r>
      <w:r w:rsidRPr="006A7FB4">
        <w:t>numer telefonu</w:t>
      </w:r>
      <w:r w:rsidRPr="00DF334B">
        <w:t xml:space="preserve"> o</w:t>
      </w:r>
      <w:r>
        <w:t> </w:t>
      </w:r>
      <w:r w:rsidRPr="00DF334B">
        <w:t>ile je posiad</w:t>
      </w:r>
      <w:r>
        <w:t>a</w:t>
      </w:r>
      <w:r w:rsidRPr="006A7FB4">
        <w:t>;</w:t>
      </w:r>
    </w:p>
    <w:p w14:paraId="21CBA2CC" w14:textId="77777777" w:rsidR="00AE27F0" w:rsidRDefault="00AE27F0" w:rsidP="00AE27F0">
      <w:pPr>
        <w:pStyle w:val="PKTpunkt"/>
      </w:pPr>
      <w:r>
        <w:t>2)</w:t>
      </w:r>
      <w:r>
        <w:tab/>
      </w:r>
      <w:r w:rsidRPr="00182333">
        <w:t>uzasadnienie potwierdzające dorobek artystyczny</w:t>
      </w:r>
      <w:r>
        <w:t>;</w:t>
      </w:r>
    </w:p>
    <w:p w14:paraId="1C313B03" w14:textId="0BBF4A28" w:rsidR="00AE27F0" w:rsidRPr="00182333" w:rsidRDefault="00AE27F0" w:rsidP="00AE27F0">
      <w:pPr>
        <w:pStyle w:val="PKTpunkt"/>
      </w:pPr>
      <w:r>
        <w:t>3)</w:t>
      </w:r>
      <w:r>
        <w:tab/>
      </w:r>
      <w:r w:rsidRPr="00182333">
        <w:t>materiały stanowiące potwierdzenie dorobku artystycznego, w</w:t>
      </w:r>
      <w:r>
        <w:t> </w:t>
      </w:r>
      <w:r w:rsidRPr="00182333">
        <w:t xml:space="preserve">szczególności wykaz podjętych czynności artystycznych oraz </w:t>
      </w:r>
      <w:proofErr w:type="spellStart"/>
      <w:r w:rsidRPr="00182333">
        <w:t>zdigitalizowane</w:t>
      </w:r>
      <w:proofErr w:type="spellEnd"/>
      <w:r w:rsidRPr="00182333">
        <w:t xml:space="preserve"> wybrane utwory </w:t>
      </w:r>
      <w:r>
        <w:t xml:space="preserve">lub artystyczne wykonania </w:t>
      </w:r>
      <w:r w:rsidRPr="00182333">
        <w:t>osoby ubiegającej się o</w:t>
      </w:r>
      <w:r>
        <w:t> </w:t>
      </w:r>
      <w:r w:rsidRPr="00182333">
        <w:t>potwierdzenie dorobku.</w:t>
      </w:r>
    </w:p>
    <w:p w14:paraId="27B19FD5" w14:textId="3F34D74E" w:rsidR="00AE27F0" w:rsidRPr="00182333" w:rsidRDefault="00AE27F0" w:rsidP="00AE27F0">
      <w:pPr>
        <w:pStyle w:val="USTustnpkodeksu"/>
      </w:pPr>
      <w:r w:rsidRPr="00182333">
        <w:t>3. Organizacja reprezentatywna w</w:t>
      </w:r>
      <w:r>
        <w:t> </w:t>
      </w:r>
      <w:r w:rsidRPr="00182333">
        <w:t>terminie nie dłuższym niż 2</w:t>
      </w:r>
      <w:r>
        <w:t> </w:t>
      </w:r>
      <w:r w:rsidRPr="00182333">
        <w:t>miesiące od dnia złożenia wniosku o</w:t>
      </w:r>
      <w:r>
        <w:t> </w:t>
      </w:r>
      <w:r w:rsidRPr="00182333">
        <w:t>potwierdzenie dorobku artystycznego wydaje poświadczenie, w</w:t>
      </w:r>
      <w:r>
        <w:t> </w:t>
      </w:r>
      <w:r w:rsidRPr="00182333">
        <w:t>którym potwierdza albo odmawia potwierdzenia dorobku artystycznego.</w:t>
      </w:r>
    </w:p>
    <w:p w14:paraId="644D7BA1" w14:textId="5B3DF4AD" w:rsidR="00AE27F0" w:rsidRPr="00182333" w:rsidRDefault="00AE27F0" w:rsidP="00AE27F0">
      <w:pPr>
        <w:pStyle w:val="USTustnpkodeksu"/>
      </w:pPr>
      <w:r w:rsidRPr="00182333">
        <w:t>4. Poświadczenie wydawane jest według wzoru i</w:t>
      </w:r>
      <w:r>
        <w:t> </w:t>
      </w:r>
      <w:r w:rsidRPr="00182333">
        <w:t>zawiera uzasadnienie.</w:t>
      </w:r>
    </w:p>
    <w:p w14:paraId="0B8CB3BF" w14:textId="06444BAB" w:rsidR="00AE27F0" w:rsidRPr="00182333" w:rsidRDefault="00AE27F0" w:rsidP="00AE27F0">
      <w:pPr>
        <w:pStyle w:val="USTustnpkodeksu"/>
      </w:pPr>
      <w:r w:rsidRPr="00182333">
        <w:t>5. W</w:t>
      </w:r>
      <w:r>
        <w:t> </w:t>
      </w:r>
      <w:r w:rsidRPr="00182333">
        <w:t>uzasadnionych przypadkach, w</w:t>
      </w:r>
      <w:r>
        <w:t> </w:t>
      </w:r>
      <w:r w:rsidRPr="00182333">
        <w:t>szczególności jeżeli załączone do wniosku o</w:t>
      </w:r>
      <w:r>
        <w:t> </w:t>
      </w:r>
      <w:r w:rsidRPr="00182333">
        <w:t>potwierdzenie dorobku artystycznego materiały wymagają uzupełnienia, termin o</w:t>
      </w:r>
      <w:r>
        <w:t> </w:t>
      </w:r>
      <w:r w:rsidRPr="00182333">
        <w:t>którym mowa w</w:t>
      </w:r>
      <w:r>
        <w:t> ust. </w:t>
      </w:r>
      <w:r w:rsidRPr="00182333">
        <w:t>3</w:t>
      </w:r>
      <w:r>
        <w:t> </w:t>
      </w:r>
      <w:r w:rsidRPr="00182333">
        <w:t>może zostać przedłużony na okres nie dłuższy niż kolejne 2</w:t>
      </w:r>
      <w:r>
        <w:t> </w:t>
      </w:r>
      <w:r w:rsidRPr="00182333">
        <w:t>miesiące.</w:t>
      </w:r>
      <w:r>
        <w:t xml:space="preserve"> Komunikacja ze składającym wniosek odbywa się za pośrednictwem systemu.</w:t>
      </w:r>
    </w:p>
    <w:p w14:paraId="2FD85B36" w14:textId="4124B620" w:rsidR="00AE27F0" w:rsidRPr="00182333" w:rsidRDefault="00AE27F0" w:rsidP="00AE27F0">
      <w:pPr>
        <w:pStyle w:val="USTustnpkodeksu"/>
      </w:pPr>
      <w:r w:rsidRPr="00182333">
        <w:t>6. Brak wydania poświadczenia w</w:t>
      </w:r>
      <w:r>
        <w:t> </w:t>
      </w:r>
      <w:r w:rsidRPr="00182333">
        <w:t>terminie, o</w:t>
      </w:r>
      <w:r>
        <w:t> </w:t>
      </w:r>
      <w:r w:rsidRPr="00182333">
        <w:t>którym mowa w</w:t>
      </w:r>
      <w:r>
        <w:t> ust. </w:t>
      </w:r>
      <w:r w:rsidRPr="00182333">
        <w:t>3</w:t>
      </w:r>
      <w:r>
        <w:t xml:space="preserve"> albo</w:t>
      </w:r>
      <w:r w:rsidRPr="00182333">
        <w:t xml:space="preserve"> 5, upoważnia osobę, o</w:t>
      </w:r>
      <w:r>
        <w:t> </w:t>
      </w:r>
      <w:r w:rsidRPr="00182333">
        <w:t>której mowa w</w:t>
      </w:r>
      <w:r>
        <w:t> ust. </w:t>
      </w:r>
      <w:r w:rsidRPr="00182333">
        <w:t xml:space="preserve">1, do zwrócenia się </w:t>
      </w:r>
      <w:r>
        <w:t xml:space="preserve">za pośrednictwem systemu </w:t>
      </w:r>
      <w:r w:rsidRPr="00182333">
        <w:t>o</w:t>
      </w:r>
      <w:r>
        <w:t> </w:t>
      </w:r>
      <w:r w:rsidRPr="00182333">
        <w:t>potwierdzenie dorobku artystycznego bezpośrednio do Rady Izby.</w:t>
      </w:r>
      <w:r>
        <w:t xml:space="preserve"> Rada Izby informuje organizację reprezentatywną, do której zwrócono się z wnioskiem o potwierdzenie dorobku artystycznego za pośrednictwem systemu o zwróceniu się bezpośrednio do niej w sprawie potwierdzenia dorobku.</w:t>
      </w:r>
    </w:p>
    <w:p w14:paraId="1A3002A2" w14:textId="1AF4885F" w:rsidR="00AE27F0" w:rsidRPr="00182333" w:rsidRDefault="00AE27F0" w:rsidP="00AE27F0">
      <w:pPr>
        <w:pStyle w:val="USTustnpkodeksu"/>
      </w:pPr>
      <w:r w:rsidRPr="00182333">
        <w:t>7. Od poświadczenia odmawiającego potwierdzenia dorobku artystycznego przysługuje odwołanie do Rady Izby w</w:t>
      </w:r>
      <w:r>
        <w:t> </w:t>
      </w:r>
      <w:r w:rsidRPr="00182333">
        <w:t>terminie 30</w:t>
      </w:r>
      <w:r>
        <w:t> </w:t>
      </w:r>
      <w:r w:rsidRPr="00182333">
        <w:t>dni od dnia jego doręczenia</w:t>
      </w:r>
      <w:r>
        <w:t xml:space="preserve"> za pośrednictwem systemu</w:t>
      </w:r>
      <w:r w:rsidRPr="00182333">
        <w:t>.</w:t>
      </w:r>
      <w:r>
        <w:t xml:space="preserve"> </w:t>
      </w:r>
      <w:r>
        <w:lastRenderedPageBreak/>
        <w:t xml:space="preserve">Odwołanie składa się za pośrednictwem systemu i zawiera </w:t>
      </w:r>
      <w:r w:rsidRPr="00412A30">
        <w:t xml:space="preserve">dane osoby której dotyczy </w:t>
      </w:r>
      <w:r>
        <w:t>sprawa</w:t>
      </w:r>
      <w:r w:rsidRPr="00412A30">
        <w:t>, w</w:t>
      </w:r>
      <w:r>
        <w:t> </w:t>
      </w:r>
      <w:r w:rsidRPr="00412A30">
        <w:t>tym: imię, nazwisko, adres miejsca zamieszkania, obywatelstwo, numer PESEL, a</w:t>
      </w:r>
      <w:r>
        <w:t> </w:t>
      </w:r>
      <w:r w:rsidRPr="00412A30">
        <w:t>w</w:t>
      </w:r>
      <w:r>
        <w:t> </w:t>
      </w:r>
      <w:r w:rsidRPr="00412A30">
        <w:t xml:space="preserve">przypadku gdy nie nadano numeru PESEL </w:t>
      </w:r>
      <w:r>
        <w:noBreakHyphen/>
        <w:t xml:space="preserve"> </w:t>
      </w:r>
      <w:r w:rsidRPr="00412A30">
        <w:t>numer i</w:t>
      </w:r>
      <w:r>
        <w:t> </w:t>
      </w:r>
      <w:r w:rsidRPr="00412A30">
        <w:t>serię dokumentu potwierdzającego tożsamość oraz, o</w:t>
      </w:r>
      <w:r>
        <w:t> </w:t>
      </w:r>
      <w:r w:rsidRPr="00412A30">
        <w:t xml:space="preserve">ile je posiada </w:t>
      </w:r>
      <w:r>
        <w:noBreakHyphen/>
        <w:t xml:space="preserve"> </w:t>
      </w:r>
      <w:r w:rsidRPr="00412A30">
        <w:t xml:space="preserve">adres poczty </w:t>
      </w:r>
      <w:r>
        <w:t>elektronicznej i numer telefonu, a załącznikami do niego są wniosek o potwierdzenie dorobku i poświadczenia wydane przez organizację reprezentatywną.</w:t>
      </w:r>
    </w:p>
    <w:p w14:paraId="3EE1B66D" w14:textId="62674731" w:rsidR="00AE27F0" w:rsidRDefault="00AE27F0" w:rsidP="00AE27F0">
      <w:pPr>
        <w:pStyle w:val="USTustnpkodeksu"/>
      </w:pPr>
      <w:r w:rsidRPr="00182333">
        <w:t>8. Rada Izby rozpatruje sprawę nie później niż w</w:t>
      </w:r>
      <w:r>
        <w:t> </w:t>
      </w:r>
      <w:r w:rsidRPr="00182333">
        <w:t>terminie 30</w:t>
      </w:r>
      <w:r>
        <w:t> </w:t>
      </w:r>
      <w:r w:rsidRPr="00182333">
        <w:t>dni od dnia jej doręczenia, na podstawie złożonego wniosku o</w:t>
      </w:r>
      <w:r>
        <w:t> </w:t>
      </w:r>
      <w:r w:rsidRPr="00182333">
        <w:t>potwierdzenie dorobku artystycznego, protokołu oraz odwołania i</w:t>
      </w:r>
      <w:r>
        <w:t> </w:t>
      </w:r>
      <w:r w:rsidRPr="00182333">
        <w:t>wydaje poświadczenie, w</w:t>
      </w:r>
      <w:r>
        <w:t> </w:t>
      </w:r>
      <w:r w:rsidRPr="00182333">
        <w:t>którym potwierdza lub odmawia potwierdzenia dorobku artystycznego.</w:t>
      </w:r>
      <w:r>
        <w:t xml:space="preserve"> Ustępy 3</w:t>
      </w:r>
      <w:r>
        <w:noBreakHyphen/>
        <w:t>5 oraz art. 28 stosuje się odpowiednio.</w:t>
      </w:r>
    </w:p>
    <w:p w14:paraId="09DAB6A1" w14:textId="54344C7E" w:rsidR="00A76C4B" w:rsidRPr="00182333" w:rsidRDefault="00A76C4B" w:rsidP="00AE27F0">
      <w:pPr>
        <w:pStyle w:val="USTustnpkodeksu"/>
      </w:pPr>
      <w:r>
        <w:t xml:space="preserve">9. </w:t>
      </w:r>
      <w:r w:rsidR="004F2D5E">
        <w:t xml:space="preserve">Ponowny wniosek </w:t>
      </w:r>
      <w:r w:rsidR="007A48A7">
        <w:t xml:space="preserve">w sprawie potwierdzenia dorobku artystycznego można złożyć po upływie 6 miesięcy od ostatecznej </w:t>
      </w:r>
      <w:r w:rsidR="008262B6" w:rsidRPr="008262B6">
        <w:t>odm</w:t>
      </w:r>
      <w:r w:rsidR="007A48A7">
        <w:t>owy</w:t>
      </w:r>
      <w:r w:rsidR="008262B6" w:rsidRPr="008262B6">
        <w:t xml:space="preserve"> potwierdzenia dorobku artystycznego</w:t>
      </w:r>
      <w:r w:rsidR="007A48A7">
        <w:t>.</w:t>
      </w:r>
    </w:p>
    <w:p w14:paraId="74204890" w14:textId="3068C3F2" w:rsidR="00AE27F0" w:rsidRPr="00182333" w:rsidRDefault="00AE27F0" w:rsidP="00AE27F0">
      <w:pPr>
        <w:pStyle w:val="ARTartustawynprozporzdzenia"/>
      </w:pPr>
      <w:r w:rsidRPr="00391AB2">
        <w:rPr>
          <w:rStyle w:val="Ppogrubienie"/>
        </w:rPr>
        <w:t>Art. 24.</w:t>
      </w:r>
      <w:r w:rsidRPr="00182333">
        <w:t xml:space="preserve"> 1. Potwierdzając dorobek artystyczny, organizacja reprezentatywna bierze pod uwagę zalecenia wydane przez Radę Izby. Zalecenia Rady Izby dotyczą w</w:t>
      </w:r>
      <w:r>
        <w:t> </w:t>
      </w:r>
      <w:r w:rsidRPr="00182333">
        <w:t>szczególności czynności wskazujących na zawodowy charakter działalności artystycznej w</w:t>
      </w:r>
      <w:r>
        <w:t> </w:t>
      </w:r>
      <w:r w:rsidRPr="00182333">
        <w:t>danym zawodzie artystycznym.</w:t>
      </w:r>
    </w:p>
    <w:p w14:paraId="158CBBC5" w14:textId="77777777" w:rsidR="00AE27F0" w:rsidRPr="00182333" w:rsidRDefault="00AE27F0" w:rsidP="00AE27F0">
      <w:pPr>
        <w:pStyle w:val="USTustnpkodeksu"/>
      </w:pPr>
      <w:r w:rsidRPr="00182333">
        <w:t>2. Zalecenia Rady Izby są publikowane na stronie podmiotowej Biuletynu Informacji Publicznej Polskiej Izby Artystów.</w:t>
      </w:r>
    </w:p>
    <w:p w14:paraId="530C26FE" w14:textId="686ED6BC" w:rsidR="00AE27F0" w:rsidRPr="00182333" w:rsidRDefault="00AE27F0" w:rsidP="00AE27F0">
      <w:pPr>
        <w:pStyle w:val="ARTartustawynprozporzdzenia"/>
      </w:pPr>
      <w:r w:rsidRPr="00391AB2">
        <w:rPr>
          <w:rStyle w:val="Ppogrubienie"/>
        </w:rPr>
        <w:t>Art. 25.</w:t>
      </w:r>
      <w:r w:rsidRPr="00182333">
        <w:t xml:space="preserve"> 1. Organizacja reprezentatywna może pobierać opłatę za wydanie poświadczenia, w</w:t>
      </w:r>
      <w:r>
        <w:t> </w:t>
      </w:r>
      <w:r w:rsidRPr="00182333">
        <w:t>wysokości nie wyższej niż:</w:t>
      </w:r>
    </w:p>
    <w:p w14:paraId="1440C17B" w14:textId="75C44AEE" w:rsidR="00AE27F0" w:rsidRPr="00182333" w:rsidRDefault="00AE27F0" w:rsidP="00AE27F0">
      <w:pPr>
        <w:pStyle w:val="PKTpunkt"/>
      </w:pPr>
      <w:r w:rsidRPr="00182333">
        <w:t>1)</w:t>
      </w:r>
      <w:r w:rsidRPr="00182333">
        <w:tab/>
      </w:r>
      <w:r>
        <w:t>6</w:t>
      </w:r>
      <w:r w:rsidRPr="00182333">
        <w:t>% przeciętnego wynagrodzenia w</w:t>
      </w:r>
      <w:r>
        <w:t> </w:t>
      </w:r>
      <w:r w:rsidRPr="00182333">
        <w:t>gospodarce narodowej w</w:t>
      </w:r>
      <w:r>
        <w:t> </w:t>
      </w:r>
      <w:r w:rsidRPr="00182333">
        <w:t>poprzednim roku kalendarzowym przy wydawaniu poświadczenia, o</w:t>
      </w:r>
      <w:r>
        <w:t> </w:t>
      </w:r>
      <w:r w:rsidRPr="00182333">
        <w:t>którym mowa w</w:t>
      </w:r>
      <w:r>
        <w:t> art. </w:t>
      </w:r>
      <w:r w:rsidRPr="00182333">
        <w:t>23;</w:t>
      </w:r>
    </w:p>
    <w:p w14:paraId="134B520B" w14:textId="23A7C4A2" w:rsidR="00AE27F0" w:rsidRPr="00182333" w:rsidRDefault="00AE27F0" w:rsidP="00AE27F0">
      <w:pPr>
        <w:pStyle w:val="PKTpunkt"/>
      </w:pPr>
      <w:r w:rsidRPr="00182333">
        <w:t>2)</w:t>
      </w:r>
      <w:r w:rsidRPr="00182333">
        <w:tab/>
      </w:r>
      <w:r>
        <w:t>3</w:t>
      </w:r>
      <w:r w:rsidRPr="00182333">
        <w:t xml:space="preserve">% </w:t>
      </w:r>
      <w:r w:rsidRPr="00D2595D">
        <w:t>przeciętnego wynagrodzenia w</w:t>
      </w:r>
      <w:r>
        <w:t> </w:t>
      </w:r>
      <w:r w:rsidRPr="00D2595D">
        <w:t>gospodarce narodowej w</w:t>
      </w:r>
      <w:r>
        <w:t> </w:t>
      </w:r>
      <w:r w:rsidRPr="00D2595D">
        <w:t>poprzednim roku kalendarzowym</w:t>
      </w:r>
      <w:r w:rsidRPr="00182333">
        <w:t xml:space="preserve"> przy wydawaniu poświadczenia, o</w:t>
      </w:r>
      <w:r>
        <w:t> </w:t>
      </w:r>
      <w:r w:rsidRPr="00182333">
        <w:t>którym mowa w</w:t>
      </w:r>
      <w:r>
        <w:t> art. </w:t>
      </w:r>
      <w:r w:rsidRPr="00182333">
        <w:t>33.</w:t>
      </w:r>
    </w:p>
    <w:p w14:paraId="4B9738FA" w14:textId="77777777" w:rsidR="00AE27F0" w:rsidRPr="00182333" w:rsidRDefault="00AE27F0" w:rsidP="00AE27F0">
      <w:pPr>
        <w:pStyle w:val="USTustnpkodeksu"/>
      </w:pPr>
      <w:r w:rsidRPr="00182333">
        <w:t>2. Jeżeli organizacja reprezentatywna pobiera opłaty za poświadczenia, zasady pobierania tych opłat są publikowane na stronie internetowej tej organizacji oraz przekazywane Izbie.</w:t>
      </w:r>
    </w:p>
    <w:p w14:paraId="0371A584" w14:textId="599E0016" w:rsidR="00AE27F0" w:rsidRPr="00182333" w:rsidRDefault="00AE27F0" w:rsidP="00AE27F0">
      <w:pPr>
        <w:pStyle w:val="USTustnpkodeksu"/>
      </w:pPr>
      <w:r w:rsidRPr="00182333">
        <w:t>3. Jeżeli organizacja reprezentatywna pobiera opłaty za poświadczenia, dowód wniesienia opłaty należy przedstawić wraz z</w:t>
      </w:r>
      <w:r>
        <w:t> </w:t>
      </w:r>
      <w:r w:rsidRPr="00182333">
        <w:t>wnioskiem, o</w:t>
      </w:r>
      <w:r>
        <w:t> </w:t>
      </w:r>
      <w:r w:rsidRPr="00182333">
        <w:t>którym mowa w</w:t>
      </w:r>
      <w:r>
        <w:t> art. </w:t>
      </w:r>
      <w:r w:rsidRPr="00182333">
        <w:t>23</w:t>
      </w:r>
      <w:r>
        <w:t xml:space="preserve"> ust. </w:t>
      </w:r>
      <w:r w:rsidRPr="00182333">
        <w:t>1</w:t>
      </w:r>
      <w:r>
        <w:t xml:space="preserve"> oraz</w:t>
      </w:r>
      <w:r w:rsidRPr="00182333">
        <w:t xml:space="preserve"> w</w:t>
      </w:r>
      <w:r>
        <w:t> art. </w:t>
      </w:r>
      <w:r w:rsidRPr="00182333">
        <w:t>33</w:t>
      </w:r>
      <w:r>
        <w:t xml:space="preserve"> ust. </w:t>
      </w:r>
      <w:r w:rsidRPr="00182333">
        <w:t>1.</w:t>
      </w:r>
    </w:p>
    <w:p w14:paraId="39E77280" w14:textId="4C50031B" w:rsidR="00AE27F0" w:rsidRDefault="00AE27F0" w:rsidP="00AE27F0">
      <w:pPr>
        <w:pStyle w:val="ARTartustawynprozporzdzenia"/>
      </w:pPr>
      <w:r w:rsidRPr="00391AB2">
        <w:rPr>
          <w:rStyle w:val="Ppogrubienie"/>
        </w:rPr>
        <w:t>Art. 26.</w:t>
      </w:r>
      <w:r w:rsidRPr="00182333">
        <w:t xml:space="preserve"> </w:t>
      </w:r>
      <w:r>
        <w:t xml:space="preserve">1. </w:t>
      </w:r>
      <w:r w:rsidRPr="00182333">
        <w:t>Organizacja reprezentatywna sporządza protokół z</w:t>
      </w:r>
      <w:r>
        <w:t> </w:t>
      </w:r>
      <w:r w:rsidRPr="00182333">
        <w:t>czynności podjętych w</w:t>
      </w:r>
      <w:r>
        <w:t> </w:t>
      </w:r>
      <w:r w:rsidRPr="00182333">
        <w:t>postępowaniu o</w:t>
      </w:r>
      <w:r>
        <w:t> </w:t>
      </w:r>
      <w:r w:rsidRPr="00182333">
        <w:t>wydanie poświadczenia.</w:t>
      </w:r>
      <w:r>
        <w:t xml:space="preserve"> Protokół załącza się do akt sprawy w systemie.</w:t>
      </w:r>
    </w:p>
    <w:p w14:paraId="7F205F27" w14:textId="77777777" w:rsidR="00AE27F0" w:rsidRDefault="00AE27F0" w:rsidP="00AE27F0">
      <w:pPr>
        <w:pStyle w:val="USTustnpkodeksu"/>
      </w:pPr>
      <w:r>
        <w:t>2. Protokół zawiera:</w:t>
      </w:r>
    </w:p>
    <w:p w14:paraId="17EF6663" w14:textId="6CD1A31F" w:rsidR="00AE27F0" w:rsidRPr="00B80F9F" w:rsidRDefault="00AE27F0" w:rsidP="00AE27F0">
      <w:pPr>
        <w:pStyle w:val="PKTpunkt"/>
      </w:pPr>
      <w:r>
        <w:lastRenderedPageBreak/>
        <w:t>1)</w:t>
      </w:r>
      <w:r>
        <w:tab/>
      </w:r>
      <w:r w:rsidRPr="00B80F9F">
        <w:t>wniosek</w:t>
      </w:r>
      <w:r>
        <w:t xml:space="preserve"> o potwierdzenie dorobku artystycznego</w:t>
      </w:r>
      <w:r w:rsidRPr="00B80F9F">
        <w:t>;</w:t>
      </w:r>
    </w:p>
    <w:p w14:paraId="5637AA52" w14:textId="4D80FE84" w:rsidR="00AE27F0" w:rsidRDefault="00AE27F0" w:rsidP="00AE27F0">
      <w:pPr>
        <w:pStyle w:val="PKTpunkt"/>
      </w:pPr>
      <w:r w:rsidRPr="00B80F9F">
        <w:t>2)</w:t>
      </w:r>
      <w:r w:rsidRPr="00B80F9F">
        <w:tab/>
      </w:r>
      <w:r>
        <w:t xml:space="preserve">dane osób uczestniczących w ocenie dorobku artystycznego: </w:t>
      </w:r>
      <w:r w:rsidRPr="00B80F9F">
        <w:t>imię, nazwisko</w:t>
      </w:r>
      <w:r w:rsidR="00D80127">
        <w:t xml:space="preserve"> i nr PESEL</w:t>
      </w:r>
      <w:r w:rsidR="00760378">
        <w:t xml:space="preserve">, a w przypadku gdy nie nadano numeru PESEL – numer i serię dokumentu </w:t>
      </w:r>
      <w:r w:rsidR="00D537FD">
        <w:t xml:space="preserve">potwierdzającego </w:t>
      </w:r>
      <w:r w:rsidR="00760378">
        <w:t>tożsamo</w:t>
      </w:r>
      <w:r w:rsidR="00D537FD">
        <w:t>ść</w:t>
      </w:r>
      <w:r>
        <w:t>;</w:t>
      </w:r>
    </w:p>
    <w:p w14:paraId="308DFB22" w14:textId="0542C3C5" w:rsidR="00AE27F0" w:rsidRDefault="00AE27F0" w:rsidP="00AE27F0">
      <w:pPr>
        <w:pStyle w:val="PKTpunkt"/>
      </w:pPr>
      <w:r>
        <w:t>3)</w:t>
      </w:r>
      <w:r>
        <w:tab/>
        <w:t>ustalenia powzięte w trakcie wykonywania czynności, w tym</w:t>
      </w:r>
      <w:r w:rsidRPr="00B80F9F">
        <w:t xml:space="preserve"> potwierdzające dorobek artystyczny </w:t>
      </w:r>
      <w:r>
        <w:t>osoby, której dotyczy wniosek;</w:t>
      </w:r>
    </w:p>
    <w:p w14:paraId="51E81E0B" w14:textId="0F05C4E7" w:rsidR="00AE27F0" w:rsidRPr="00182333" w:rsidRDefault="00AE27F0" w:rsidP="00AE27F0">
      <w:pPr>
        <w:pStyle w:val="PKTpunkt"/>
      </w:pPr>
      <w:r>
        <w:t>4</w:t>
      </w:r>
      <w:r w:rsidRPr="00B80F9F">
        <w:t>)</w:t>
      </w:r>
      <w:r w:rsidRPr="00B80F9F">
        <w:tab/>
        <w:t>materiały stanowiące potwierdzenie dorobku artystycznego, w</w:t>
      </w:r>
      <w:r>
        <w:t> </w:t>
      </w:r>
      <w:r w:rsidRPr="00B80F9F">
        <w:t xml:space="preserve">szczególności wykaz podjętych czynności artystycznych oraz </w:t>
      </w:r>
      <w:proofErr w:type="spellStart"/>
      <w:r w:rsidRPr="00B80F9F">
        <w:t>zdigitalizowane</w:t>
      </w:r>
      <w:proofErr w:type="spellEnd"/>
      <w:r w:rsidRPr="00B80F9F">
        <w:t xml:space="preserve"> wybrane utwory osoby ubiegającej się o</w:t>
      </w:r>
      <w:r>
        <w:t> </w:t>
      </w:r>
      <w:r w:rsidRPr="00B80F9F">
        <w:t>potwierdzenie dorobku</w:t>
      </w:r>
      <w:r>
        <w:t>.</w:t>
      </w:r>
    </w:p>
    <w:p w14:paraId="50D56BE7" w14:textId="47F9BBA9" w:rsidR="00AE27F0" w:rsidRPr="00182333" w:rsidRDefault="00AE27F0" w:rsidP="00AE27F0">
      <w:pPr>
        <w:pStyle w:val="ARTartustawynprozporzdzenia"/>
      </w:pPr>
      <w:r w:rsidRPr="00182333">
        <w:rPr>
          <w:rStyle w:val="Ppogrubienie"/>
        </w:rPr>
        <w:t>Art. 27.</w:t>
      </w:r>
      <w:r w:rsidRPr="00182333">
        <w:t xml:space="preserve"> Minister właściwy do spraw kultury i</w:t>
      </w:r>
      <w:r>
        <w:t> </w:t>
      </w:r>
      <w:r w:rsidRPr="00182333">
        <w:t>ochrony dziedzictwa narodowego określi w</w:t>
      </w:r>
      <w:r>
        <w:t> </w:t>
      </w:r>
      <w:r w:rsidRPr="00182333">
        <w:t>drodze rozporządzenia:</w:t>
      </w:r>
    </w:p>
    <w:p w14:paraId="269969F1" w14:textId="20DF7752" w:rsidR="00AE27F0" w:rsidRPr="00182333" w:rsidRDefault="00AE27F0" w:rsidP="00AE27F0">
      <w:pPr>
        <w:pStyle w:val="PKTpunkt"/>
      </w:pPr>
      <w:r w:rsidRPr="00182333">
        <w:t>1)</w:t>
      </w:r>
      <w:r w:rsidRPr="00182333">
        <w:tab/>
        <w:t>listę zawodów artystycznych, dla których ustalana jest reprezentatywność, biorąc pod uwagę specyfikę i</w:t>
      </w:r>
      <w:r>
        <w:t> </w:t>
      </w:r>
      <w:r w:rsidRPr="00182333">
        <w:t>zróżnicowanie prowadzonej działalności artystycznej oraz dziedziny działalności artystycznej;</w:t>
      </w:r>
    </w:p>
    <w:p w14:paraId="6682010A" w14:textId="1894F410" w:rsidR="00AE27F0" w:rsidRPr="00182333" w:rsidRDefault="00AE27F0" w:rsidP="00AE27F0">
      <w:pPr>
        <w:pStyle w:val="PKTpunkt"/>
      </w:pPr>
      <w:r w:rsidRPr="00182333">
        <w:t>2)</w:t>
      </w:r>
      <w:r w:rsidRPr="00182333">
        <w:tab/>
        <w:t>wzór wniosku, o</w:t>
      </w:r>
      <w:r>
        <w:t> </w:t>
      </w:r>
      <w:r w:rsidRPr="00182333">
        <w:t>którym mowa w</w:t>
      </w:r>
      <w:r>
        <w:t> art. </w:t>
      </w:r>
      <w:r w:rsidRPr="00182333">
        <w:t>23</w:t>
      </w:r>
      <w:r>
        <w:t xml:space="preserve"> ust. </w:t>
      </w:r>
      <w:r w:rsidRPr="00182333">
        <w:t>1, wzór poświadczenia, o</w:t>
      </w:r>
      <w:r>
        <w:t> </w:t>
      </w:r>
      <w:r w:rsidRPr="00182333">
        <w:t>którym mowa w</w:t>
      </w:r>
      <w:r>
        <w:t> art. </w:t>
      </w:r>
      <w:r w:rsidRPr="00182333">
        <w:t>23</w:t>
      </w:r>
      <w:r>
        <w:t xml:space="preserve"> ust. </w:t>
      </w:r>
      <w:r w:rsidRPr="00182333">
        <w:t>4, wzór protokołu o</w:t>
      </w:r>
      <w:r>
        <w:t> </w:t>
      </w:r>
      <w:r w:rsidRPr="00182333">
        <w:t>którym mowa w</w:t>
      </w:r>
      <w:r>
        <w:t> art. </w:t>
      </w:r>
      <w:r w:rsidRPr="00182333">
        <w:t>26</w:t>
      </w:r>
      <w:r w:rsidR="00906180">
        <w:t xml:space="preserve">, wymagania techniczne dotyczące </w:t>
      </w:r>
      <w:r w:rsidR="002D408F">
        <w:t>materiałów o których mowa w art.</w:t>
      </w:r>
      <w:r w:rsidR="00906180">
        <w:t xml:space="preserve"> 23 ust. 2 pkt 3</w:t>
      </w:r>
      <w:r w:rsidR="00512915">
        <w:t xml:space="preserve"> w tym ich format i rozmiar</w:t>
      </w:r>
      <w:r>
        <w:t xml:space="preserve"> oraz</w:t>
      </w:r>
      <w:r w:rsidRPr="00182333">
        <w:t xml:space="preserve"> tryb i</w:t>
      </w:r>
      <w:r>
        <w:t> </w:t>
      </w:r>
      <w:r w:rsidRPr="00182333">
        <w:t>sposób rozpatrywania wniosków w</w:t>
      </w:r>
      <w:r>
        <w:t> </w:t>
      </w:r>
      <w:r w:rsidRPr="00182333">
        <w:t>sprawie potwierdzenia dorobku artystycznego, mając na względzie konieczność zapewnienia sprawnego i</w:t>
      </w:r>
      <w:r>
        <w:t> </w:t>
      </w:r>
      <w:r w:rsidRPr="00182333">
        <w:t>rzetelnego potwierdzania i</w:t>
      </w:r>
      <w:r>
        <w:t> </w:t>
      </w:r>
      <w:r w:rsidRPr="00182333">
        <w:t>dokumentowania dorobku artystycznego.</w:t>
      </w:r>
    </w:p>
    <w:p w14:paraId="246EC935" w14:textId="77777777" w:rsidR="00AE27F0" w:rsidRPr="00182333" w:rsidRDefault="00AE27F0" w:rsidP="00AE27F0">
      <w:pPr>
        <w:pStyle w:val="ROZDZODDZOZNoznaczenierozdziauluboddziau"/>
      </w:pPr>
      <w:r w:rsidRPr="00182333">
        <w:t>Rozdział 4</w:t>
      </w:r>
    </w:p>
    <w:p w14:paraId="4929B14C" w14:textId="77777777" w:rsidR="00AE27F0" w:rsidRPr="00182333" w:rsidRDefault="00AE27F0" w:rsidP="00AE27F0">
      <w:pPr>
        <w:pStyle w:val="ROZDZODDZPRZEDMprzedmiotregulacjirozdziauluboddziau"/>
      </w:pPr>
      <w:r w:rsidRPr="00182333">
        <w:t>Zasady potwierdzania uprawnień artysty zawodowego</w:t>
      </w:r>
    </w:p>
    <w:p w14:paraId="5F838F8B" w14:textId="77777777" w:rsidR="00AE27F0" w:rsidRPr="00182333" w:rsidRDefault="00AE27F0" w:rsidP="00AE27F0">
      <w:pPr>
        <w:pStyle w:val="ARTartustawynprozporzdzenia"/>
      </w:pPr>
      <w:r w:rsidRPr="00182333">
        <w:rPr>
          <w:rStyle w:val="Ppogrubienie"/>
        </w:rPr>
        <w:t xml:space="preserve">Art. 28. 1. </w:t>
      </w:r>
      <w:r w:rsidRPr="00182333">
        <w:t>Uprawnienia artysty zawodowego przysługują:</w:t>
      </w:r>
    </w:p>
    <w:p w14:paraId="5526A6A7" w14:textId="77777777" w:rsidR="00AE27F0" w:rsidRPr="00182333" w:rsidRDefault="00AE27F0" w:rsidP="00AE27F0">
      <w:pPr>
        <w:pStyle w:val="PKTpunkt"/>
      </w:pPr>
      <w:r w:rsidRPr="00182333">
        <w:t>1)</w:t>
      </w:r>
      <w:r w:rsidRPr="00182333">
        <w:tab/>
        <w:t>osobom fizycznym, które mają udokumentowany dorobek artystyczny, potwierdzony przez organizację reprezentatywną;</w:t>
      </w:r>
    </w:p>
    <w:p w14:paraId="46D448BB" w14:textId="11BED19A" w:rsidR="00AE27F0" w:rsidRPr="00182333" w:rsidRDefault="00AE27F0" w:rsidP="00AE27F0">
      <w:pPr>
        <w:pStyle w:val="PKTpunkt"/>
      </w:pPr>
      <w:r w:rsidRPr="00182333">
        <w:t>2)</w:t>
      </w:r>
      <w:r w:rsidRPr="00182333">
        <w:tab/>
        <w:t>absolwentom studiów drugiego stopnia, jednolitych studiów magisterskich uczelni artystycznych</w:t>
      </w:r>
      <w:r>
        <w:t>, szkoły sztuki cyrkowej</w:t>
      </w:r>
      <w:r w:rsidRPr="00182333">
        <w:t xml:space="preserve"> lub ogólnokształcących szkół baletowych, jeżeli wniosek w</w:t>
      </w:r>
      <w:r>
        <w:t> </w:t>
      </w:r>
      <w:r w:rsidRPr="00182333">
        <w:t>sprawie potwierdzenia uprawnień artysty zawodowego złożono w</w:t>
      </w:r>
      <w:r>
        <w:t> </w:t>
      </w:r>
      <w:r w:rsidRPr="00182333">
        <w:t>terminie 5</w:t>
      </w:r>
      <w:r>
        <w:t> </w:t>
      </w:r>
      <w:r w:rsidRPr="00182333">
        <w:t>lat od uzyskania dyplomu.</w:t>
      </w:r>
    </w:p>
    <w:p w14:paraId="58F715A2" w14:textId="77777777" w:rsidR="00AE27F0" w:rsidRPr="00182333" w:rsidRDefault="00AE27F0" w:rsidP="00AE27F0">
      <w:pPr>
        <w:pStyle w:val="USTustnpkodeksu"/>
      </w:pPr>
      <w:r w:rsidRPr="00B237D3">
        <w:t>2.</w:t>
      </w:r>
      <w:r w:rsidRPr="00182333">
        <w:rPr>
          <w:rStyle w:val="Ppogrubienie"/>
        </w:rPr>
        <w:t xml:space="preserve"> </w:t>
      </w:r>
      <w:r w:rsidRPr="00182333">
        <w:t>Uprawnienia artysty zawodowego mogą być potwierdzone wyłącznie:</w:t>
      </w:r>
    </w:p>
    <w:p w14:paraId="1A05D0AE" w14:textId="77777777" w:rsidR="00AE27F0" w:rsidRPr="00182333" w:rsidRDefault="00AE27F0" w:rsidP="00AE27F0">
      <w:pPr>
        <w:pStyle w:val="PKTpunkt"/>
      </w:pPr>
      <w:r w:rsidRPr="00182333">
        <w:t>1)</w:t>
      </w:r>
      <w:r w:rsidRPr="00182333">
        <w:tab/>
        <w:t>osobom posiadającym obywatelstwo polskie, mającym miejsce zamieszkania na terytorium Rzeczypospolitej Polskiej;</w:t>
      </w:r>
    </w:p>
    <w:p w14:paraId="6C235B1B" w14:textId="7D5AE8AB" w:rsidR="00AE27F0" w:rsidRPr="00182333" w:rsidRDefault="00AE27F0" w:rsidP="00AE27F0">
      <w:pPr>
        <w:pStyle w:val="PKTpunkt"/>
      </w:pPr>
      <w:r w:rsidRPr="00182333">
        <w:lastRenderedPageBreak/>
        <w:t>2)</w:t>
      </w:r>
      <w:r w:rsidRPr="00182333">
        <w:tab/>
        <w:t>cudzoziemcom mającym miejsce zamieszkania na terytorium Rzeczypospolitej Polskiej na podstawie zezwolenia na pobyt stały, zezwolenia na pobyt rezydenta długoterminowego Unii Europejskiej, zezwolenia na pobyt czasowy udzielony w</w:t>
      </w:r>
      <w:r>
        <w:t> </w:t>
      </w:r>
      <w:r w:rsidRPr="00182333">
        <w:t>związku z</w:t>
      </w:r>
      <w:r>
        <w:t> </w:t>
      </w:r>
      <w:r w:rsidRPr="00182333">
        <w:t>okolicznością, o</w:t>
      </w:r>
      <w:r>
        <w:t> </w:t>
      </w:r>
      <w:r w:rsidRPr="00182333">
        <w:t>której mowa w</w:t>
      </w:r>
      <w:r>
        <w:t> </w:t>
      </w:r>
      <w:hyperlink r:id="rId9" w:anchor="/document/18053962?unitId=art(159)ust(1)&amp;cm=DOCUMENT" w:tgtFrame="_blank" w:history="1">
        <w:r w:rsidRPr="00182333">
          <w:t xml:space="preserve">art. </w:t>
        </w:r>
        <w:r w:rsidR="00FD3CD1">
          <w:t>1</w:t>
        </w:r>
        <w:r w:rsidR="000E789B" w:rsidRPr="000E789B">
          <w:t>14, art. 127</w:t>
        </w:r>
        <w:r w:rsidR="000E789B">
          <w:t xml:space="preserve">, </w:t>
        </w:r>
        <w:r w:rsidR="00FD3CD1">
          <w:t xml:space="preserve">art. </w:t>
        </w:r>
        <w:r w:rsidRPr="00182333">
          <w:t>159</w:t>
        </w:r>
        <w:r>
          <w:t xml:space="preserve"> ust. </w:t>
        </w:r>
        <w:r w:rsidRPr="00182333">
          <w:t>1</w:t>
        </w:r>
      </w:hyperlink>
      <w:r w:rsidRPr="00182333">
        <w:t xml:space="preserve"> i</w:t>
      </w:r>
      <w:r>
        <w:t> </w:t>
      </w:r>
      <w:hyperlink r:id="rId10" w:anchor="/document/18053962?unitId=art(186)ust(1)pkt(3)&amp;cm=DOCUMENT" w:tgtFrame="_blank" w:history="1">
        <w:r w:rsidRPr="00182333">
          <w:t>art. 186</w:t>
        </w:r>
        <w:r>
          <w:t xml:space="preserve"> ust. </w:t>
        </w:r>
        <w:r w:rsidRPr="00182333">
          <w:t>1</w:t>
        </w:r>
        <w:r>
          <w:t xml:space="preserve"> pkt </w:t>
        </w:r>
        <w:r w:rsidRPr="00182333">
          <w:t>3</w:t>
        </w:r>
      </w:hyperlink>
      <w:r w:rsidRPr="00182333">
        <w:t xml:space="preserve"> ustawy z</w:t>
      </w:r>
      <w:r>
        <w:t> </w:t>
      </w:r>
      <w:r w:rsidRPr="00182333">
        <w:t>dnia 12</w:t>
      </w:r>
      <w:r>
        <w:t> </w:t>
      </w:r>
      <w:r w:rsidRPr="00182333">
        <w:t>grudnia 2013</w:t>
      </w:r>
      <w:r>
        <w:t> </w:t>
      </w:r>
      <w:r w:rsidRPr="00182333">
        <w:t>r. o</w:t>
      </w:r>
      <w:r>
        <w:t> </w:t>
      </w:r>
      <w:r w:rsidRPr="00182333">
        <w:t>cudzoziemcach (Dz.U. z</w:t>
      </w:r>
      <w:r>
        <w:t> </w:t>
      </w:r>
      <w:r w:rsidRPr="00182333">
        <w:t>202</w:t>
      </w:r>
      <w:r>
        <w:t>1 </w:t>
      </w:r>
      <w:r w:rsidRPr="00182333">
        <w:t>r.</w:t>
      </w:r>
      <w:r>
        <w:t xml:space="preserve"> poz. 2</w:t>
      </w:r>
      <w:r w:rsidRPr="00182333">
        <w:t>35</w:t>
      </w:r>
      <w:r>
        <w:t>4</w:t>
      </w:r>
      <w:r w:rsidRPr="00182333">
        <w:t>, ), lub w</w:t>
      </w:r>
      <w:r>
        <w:t> </w:t>
      </w:r>
      <w:r w:rsidRPr="00182333">
        <w:t>związku z</w:t>
      </w:r>
      <w:r>
        <w:t> </w:t>
      </w:r>
      <w:r w:rsidRPr="00182333">
        <w:t>uzyskaniem w</w:t>
      </w:r>
      <w:r>
        <w:t> </w:t>
      </w:r>
      <w:r w:rsidRPr="00182333">
        <w:t>Rzeczypospolitej Polskiej statusu uchodźcy lub ochrony uzupełniającej, jeżeli zamieszkuje z</w:t>
      </w:r>
      <w:r>
        <w:t> </w:t>
      </w:r>
      <w:r w:rsidRPr="00182333">
        <w:t>członkami rodziny na terytorium Rzeczypospolitej Polskiej;</w:t>
      </w:r>
    </w:p>
    <w:p w14:paraId="236B07FB" w14:textId="539CEC0B" w:rsidR="00AE27F0" w:rsidRPr="00182333" w:rsidRDefault="00AE27F0" w:rsidP="00AE27F0">
      <w:pPr>
        <w:pStyle w:val="PKTpunkt"/>
      </w:pPr>
      <w:r w:rsidRPr="00182333">
        <w:t>3)</w:t>
      </w:r>
      <w:r w:rsidRPr="00182333">
        <w:tab/>
        <w:t>mającym miejsce zamieszkania na terytorium Rzeczypospolitej Polskiej obywatelem państwa członkowskiego Unii Europejskiej, państwa członkowskiego Europejskiego Porozumienia o</w:t>
      </w:r>
      <w:r>
        <w:t> </w:t>
      </w:r>
      <w:r w:rsidRPr="00182333">
        <w:t xml:space="preserve">Wolnym Handlu (EFTA) – strony </w:t>
      </w:r>
      <w:hyperlink r:id="rId11" w:anchor="/document/67435948?cm=DOCUMENT" w:tgtFrame="_blank" w:history="1">
        <w:r w:rsidRPr="00182333">
          <w:t>umowy</w:t>
        </w:r>
      </w:hyperlink>
      <w:r w:rsidRPr="00182333">
        <w:t xml:space="preserve"> o</w:t>
      </w:r>
      <w:r>
        <w:t> </w:t>
      </w:r>
      <w:r w:rsidRPr="00182333">
        <w:t>Europejskim Obszarze Gospodarczym lub Konfederacji Szwajcarskiej oraz członkom jego rodziny w</w:t>
      </w:r>
      <w:r>
        <w:t> </w:t>
      </w:r>
      <w:r w:rsidRPr="00182333">
        <w:t>rozumieniu</w:t>
      </w:r>
      <w:r>
        <w:t xml:space="preserve"> art. </w:t>
      </w:r>
      <w:r w:rsidRPr="00182333">
        <w:t>2</w:t>
      </w:r>
      <w:r>
        <w:t xml:space="preserve"> pkt </w:t>
      </w:r>
      <w:r w:rsidRPr="00182333">
        <w:t>4</w:t>
      </w:r>
      <w:r>
        <w:t> </w:t>
      </w:r>
      <w:r w:rsidRPr="00182333">
        <w:t>ustawy z</w:t>
      </w:r>
      <w:r>
        <w:t> </w:t>
      </w:r>
      <w:r w:rsidRPr="00182333">
        <w:t>dnia 14</w:t>
      </w:r>
      <w:r>
        <w:t> </w:t>
      </w:r>
      <w:r w:rsidRPr="00182333">
        <w:t>lipca 2006</w:t>
      </w:r>
      <w:r>
        <w:t> </w:t>
      </w:r>
      <w:r w:rsidRPr="00182333">
        <w:t>r. o</w:t>
      </w:r>
      <w:r>
        <w:t> </w:t>
      </w:r>
      <w:r w:rsidRPr="00182333">
        <w:t>wjeździe na terytorium Rzeczypospolitej Polskiej, pobycie oraz wyjeździe z</w:t>
      </w:r>
      <w:r>
        <w:t> </w:t>
      </w:r>
      <w:r w:rsidRPr="00182333">
        <w:t>tego terytorium obywateli państw członkowskich Unii Europejskiej i</w:t>
      </w:r>
      <w:r>
        <w:t> </w:t>
      </w:r>
      <w:r w:rsidRPr="00182333">
        <w:t>członków ich rodzin (Dz.U. z</w:t>
      </w:r>
      <w:r>
        <w:t> </w:t>
      </w:r>
      <w:r w:rsidRPr="00182333">
        <w:t>20</w:t>
      </w:r>
      <w:r>
        <w:t>21 </w:t>
      </w:r>
      <w:r w:rsidRPr="00182333">
        <w:t>r.</w:t>
      </w:r>
      <w:r>
        <w:t xml:space="preserve"> poz. 1697</w:t>
      </w:r>
      <w:r w:rsidRPr="00182333">
        <w:t>), posiadającym prawo pobytu lub prawo stałego pobytu na terytorium Rzeczypospolitej Polskiej.</w:t>
      </w:r>
    </w:p>
    <w:p w14:paraId="5C1DF4AF" w14:textId="0918AB6F" w:rsidR="00AE27F0" w:rsidRPr="00182333" w:rsidRDefault="00AE27F0" w:rsidP="00AE27F0">
      <w:pPr>
        <w:pStyle w:val="USTustnpkodeksu"/>
      </w:pPr>
      <w:r w:rsidRPr="00182333">
        <w:t>3. Rada Izby potwierdza uprawnienia artysty zawodowego w</w:t>
      </w:r>
      <w:r>
        <w:t> </w:t>
      </w:r>
      <w:r w:rsidRPr="00182333">
        <w:t>drodze decyzji, wskazującej okres, w</w:t>
      </w:r>
      <w:r>
        <w:t> </w:t>
      </w:r>
      <w:r w:rsidRPr="00182333">
        <w:t>którym uprawnienia artysty zawodowego są potwierdzone, liczony od pierwszego dnia miesiąca kalendarzowego i</w:t>
      </w:r>
      <w:r>
        <w:t> </w:t>
      </w:r>
      <w:r w:rsidRPr="00182333">
        <w:t>trwający 3</w:t>
      </w:r>
      <w:r>
        <w:t> </w:t>
      </w:r>
      <w:r w:rsidRPr="00182333">
        <w:t>lata.</w:t>
      </w:r>
    </w:p>
    <w:p w14:paraId="0440C8E0" w14:textId="77777777" w:rsidR="00AE27F0" w:rsidRPr="00182333" w:rsidRDefault="00AE27F0" w:rsidP="00AE27F0">
      <w:pPr>
        <w:pStyle w:val="ARTartustawynprozporzdzenia"/>
      </w:pPr>
      <w:r w:rsidRPr="00182333">
        <w:rPr>
          <w:rStyle w:val="Ppogrubienie"/>
        </w:rPr>
        <w:t xml:space="preserve">Art. 29. </w:t>
      </w:r>
      <w:r w:rsidRPr="00182333">
        <w:t>1. Potwierdzenie uprawnień artysty zawodowego następuje na wniosek</w:t>
      </w:r>
      <w:r>
        <w:t xml:space="preserve"> złożony za pośrednictwem systemu</w:t>
      </w:r>
      <w:r w:rsidRPr="00182333">
        <w:t>.</w:t>
      </w:r>
    </w:p>
    <w:p w14:paraId="4466F10C" w14:textId="77777777" w:rsidR="00AE27F0" w:rsidRPr="00182333" w:rsidRDefault="00AE27F0" w:rsidP="00AE27F0">
      <w:pPr>
        <w:pStyle w:val="USTustnpkodeksu"/>
      </w:pPr>
      <w:r w:rsidRPr="00182333">
        <w:t>2. Do wniosku dołącza się:</w:t>
      </w:r>
    </w:p>
    <w:p w14:paraId="3C3A31A0" w14:textId="77777777" w:rsidR="00AE27F0" w:rsidRPr="00182333" w:rsidRDefault="00AE27F0" w:rsidP="00AE27F0">
      <w:pPr>
        <w:pStyle w:val="PKTpunkt"/>
      </w:pPr>
      <w:r w:rsidRPr="00182333">
        <w:t>1)</w:t>
      </w:r>
      <w:r w:rsidRPr="00182333">
        <w:tab/>
        <w:t>dyplom ukończenia studiów drugiego stopnia lub jednolitych studiów magisterskich uczelni artystycznych lub dyplom ukończenia ogólnokształcącej szkoły baletowej; albo</w:t>
      </w:r>
    </w:p>
    <w:p w14:paraId="1F8E9FEB" w14:textId="77777777" w:rsidR="00AE27F0" w:rsidRPr="00182333" w:rsidRDefault="00AE27F0" w:rsidP="00AE27F0">
      <w:pPr>
        <w:pStyle w:val="PKTpunkt"/>
      </w:pPr>
      <w:r w:rsidRPr="00182333">
        <w:t>2)</w:t>
      </w:r>
      <w:r w:rsidRPr="00182333">
        <w:tab/>
        <w:t>poświadczenie potwierdzające dorobek artystyczny wystawiony przez organizację reprezentatywną albo Radę Izby.</w:t>
      </w:r>
    </w:p>
    <w:p w14:paraId="3D99B737" w14:textId="77777777" w:rsidR="00AE27F0" w:rsidRPr="00182333" w:rsidRDefault="00AE27F0" w:rsidP="00AE27F0">
      <w:pPr>
        <w:pStyle w:val="USTustnpkodeksu"/>
      </w:pPr>
      <w:r w:rsidRPr="00182333">
        <w:t>3. Potwierdzenie uprawnień artysty zawodowego, którego uprawnienia wygasły, następuje na wniosek, do którego dołącza się poświadczenie potwierdzające dorobek artystyczny wystawiony przez organizację reprezentatywną albo Radę Izby.</w:t>
      </w:r>
    </w:p>
    <w:p w14:paraId="4D167F56" w14:textId="475A8E27" w:rsidR="00AE27F0" w:rsidRPr="00182333" w:rsidRDefault="00AE27F0" w:rsidP="00AE27F0">
      <w:pPr>
        <w:pStyle w:val="USTustnpkodeksu"/>
      </w:pPr>
      <w:r>
        <w:t>4</w:t>
      </w:r>
      <w:r w:rsidRPr="00182333">
        <w:t>. Przedstawienie poświadczenia wydanego przez organizację reprezentatywną jest równoznaczne z</w:t>
      </w:r>
      <w:r>
        <w:t> </w:t>
      </w:r>
      <w:r w:rsidRPr="00182333">
        <w:t xml:space="preserve">wyborem jej jako organizacji reprezentatywnej obsługującej artystę zawodowego. </w:t>
      </w:r>
    </w:p>
    <w:p w14:paraId="731FF595" w14:textId="77777777" w:rsidR="00AE27F0" w:rsidRPr="00182333" w:rsidRDefault="00AE27F0" w:rsidP="00AE27F0">
      <w:pPr>
        <w:pStyle w:val="ARTartustawynprozporzdzenia"/>
      </w:pPr>
      <w:r w:rsidRPr="00182333">
        <w:rPr>
          <w:rStyle w:val="Ppogrubienie"/>
        </w:rPr>
        <w:lastRenderedPageBreak/>
        <w:t>Art. 30.</w:t>
      </w:r>
      <w:r w:rsidRPr="00182333">
        <w:t xml:space="preserve"> 1. Uprawnienia artysty zawodowego mogą zostać zawieszone.</w:t>
      </w:r>
    </w:p>
    <w:p w14:paraId="2C1D5230" w14:textId="4FCEE3DC" w:rsidR="00AE27F0" w:rsidRPr="00182333" w:rsidRDefault="00AE27F0" w:rsidP="00AE27F0">
      <w:pPr>
        <w:pStyle w:val="USTustnpkodeksu"/>
      </w:pPr>
      <w:r w:rsidRPr="00182333">
        <w:t>2. Zawieszenie następuje na wniosek artysty zawodowego, na czas określony, nie krótszy niż 30</w:t>
      </w:r>
      <w:r>
        <w:t> </w:t>
      </w:r>
      <w:r w:rsidRPr="00182333">
        <w:t>dni i</w:t>
      </w:r>
      <w:r>
        <w:t> </w:t>
      </w:r>
      <w:r w:rsidRPr="00182333">
        <w:t>nie dłuższy niż 36</w:t>
      </w:r>
      <w:r>
        <w:t> </w:t>
      </w:r>
      <w:r w:rsidRPr="00182333">
        <w:t>miesięcy.</w:t>
      </w:r>
    </w:p>
    <w:p w14:paraId="7BE6B50E" w14:textId="09AFEDB3" w:rsidR="00AE27F0" w:rsidRPr="00182333" w:rsidRDefault="00AE27F0" w:rsidP="00AE27F0">
      <w:pPr>
        <w:pStyle w:val="USTustnpkodeksu"/>
      </w:pPr>
      <w:r w:rsidRPr="00182333">
        <w:t>3. Uprawnienia artysty zawodowego mogą zostać w</w:t>
      </w:r>
      <w:r>
        <w:t> </w:t>
      </w:r>
      <w:r w:rsidRPr="00182333">
        <w:t>każdej chwili wznowione na wniosek artysty.</w:t>
      </w:r>
    </w:p>
    <w:p w14:paraId="5CBCCE13" w14:textId="64C4247D" w:rsidR="00AE27F0" w:rsidRPr="00182333" w:rsidRDefault="00AE27F0" w:rsidP="00AE27F0">
      <w:pPr>
        <w:pStyle w:val="USTustnpkodeksu"/>
      </w:pPr>
      <w:r w:rsidRPr="00182333">
        <w:t>4. Wnioski o</w:t>
      </w:r>
      <w:r>
        <w:t> </w:t>
      </w:r>
      <w:r w:rsidRPr="00182333">
        <w:t>zawieszenie oraz wznowienie uprawnień artysty zawodowego składa się do Rady Izby</w:t>
      </w:r>
      <w:r>
        <w:t xml:space="preserve"> za pośrednictwem systemu</w:t>
      </w:r>
      <w:r w:rsidRPr="00182333">
        <w:t>.</w:t>
      </w:r>
      <w:r>
        <w:t xml:space="preserve"> </w:t>
      </w:r>
    </w:p>
    <w:p w14:paraId="523A8FA2" w14:textId="48EB61A2" w:rsidR="00AE27F0" w:rsidRPr="00182333" w:rsidRDefault="00AE27F0" w:rsidP="00AE27F0">
      <w:pPr>
        <w:pStyle w:val="USTustnpkodeksu"/>
      </w:pPr>
      <w:r w:rsidRPr="00182333">
        <w:t>5. Rada Izby wydaje postanowienie w</w:t>
      </w:r>
      <w:r>
        <w:t> </w:t>
      </w:r>
      <w:r w:rsidRPr="00182333">
        <w:t>sprawie zawieszenia albo wznowienia uprawnień artysty zawodowego, wskazując na datę początku albo końca zawieszenia, nie wcześniejszą niż termin wydania postanowienia w</w:t>
      </w:r>
      <w:r>
        <w:t> </w:t>
      </w:r>
      <w:r w:rsidRPr="00182333">
        <w:t>sprawie zawieszenia albo wznowienia.</w:t>
      </w:r>
    </w:p>
    <w:p w14:paraId="2BA526CD" w14:textId="38FB632D" w:rsidR="00AE27F0" w:rsidRPr="00182333" w:rsidRDefault="00AE27F0" w:rsidP="00AE27F0">
      <w:pPr>
        <w:pStyle w:val="USTustnpkodeksu"/>
      </w:pPr>
      <w:r w:rsidRPr="00182333">
        <w:t>6. W</w:t>
      </w:r>
      <w:r>
        <w:t> </w:t>
      </w:r>
      <w:r w:rsidRPr="00182333">
        <w:t>trakcie zawieszenia artysta zawodowy nie jest obowiązany do prowadzenia i</w:t>
      </w:r>
      <w:r>
        <w:t> </w:t>
      </w:r>
      <w:r w:rsidRPr="00182333">
        <w:t>dokumentowania działalności twórczej lub wykonawstwa artystycznego, a</w:t>
      </w:r>
      <w:r>
        <w:t> </w:t>
      </w:r>
      <w:r w:rsidRPr="00182333">
        <w:t>biegi terminów do aktualizacji uprawnień artysty zawodowego ulegają zawieszeniu.</w:t>
      </w:r>
    </w:p>
    <w:p w14:paraId="79CE3DFE" w14:textId="3D26245C" w:rsidR="00AE27F0" w:rsidRDefault="00AE27F0" w:rsidP="00AE27F0">
      <w:pPr>
        <w:pStyle w:val="USTustnpkodeksu"/>
      </w:pPr>
      <w:r w:rsidRPr="00182333">
        <w:t xml:space="preserve">7. </w:t>
      </w:r>
      <w:r w:rsidRPr="00F126BB">
        <w:t>W</w:t>
      </w:r>
      <w:r>
        <w:t> </w:t>
      </w:r>
      <w:r w:rsidRPr="00F126BB">
        <w:t>okresie zawieszenia uprawnień artysta zawodowy traci prawo do korzystania z</w:t>
      </w:r>
      <w:r>
        <w:t> </w:t>
      </w:r>
      <w:r w:rsidRPr="00F126BB">
        <w:t>uprawnień przyznanych ustawą lub określonych w</w:t>
      </w:r>
      <w:r>
        <w:t> </w:t>
      </w:r>
      <w:r w:rsidRPr="00F126BB">
        <w:t>przepisach odrębnych.</w:t>
      </w:r>
    </w:p>
    <w:p w14:paraId="782D29F6" w14:textId="337A0A44" w:rsidR="00AE27F0" w:rsidRPr="00182333" w:rsidRDefault="00AE27F0" w:rsidP="00AE27F0">
      <w:pPr>
        <w:pStyle w:val="USTustnpkodeksu"/>
      </w:pPr>
      <w:r>
        <w:t>8. Wydanie postanowienia w sprawie zawieszenie jest równoznaczne z wydłużeniem terminu ważności decyzji o potwierdzeniu lub aktualizacji uprawnień artysty zawodowego. Ważność decyzji podlega wydłużeniu o okres, w którym uprawnienia były zawieszone, jednakże nie dłuższy niż 5 lat od wydania decyzji o potwierdzeniu lub aktualizacji uprawnień artysty zawodowego.</w:t>
      </w:r>
    </w:p>
    <w:p w14:paraId="77AFC9C2" w14:textId="3CFB01C7" w:rsidR="00AE27F0" w:rsidRPr="00182333" w:rsidRDefault="00AE27F0" w:rsidP="00AE27F0">
      <w:pPr>
        <w:pStyle w:val="ARTartustawynprozporzdzenia"/>
      </w:pPr>
      <w:r w:rsidRPr="00182333">
        <w:rPr>
          <w:rStyle w:val="Ppogrubienie"/>
        </w:rPr>
        <w:t>Art. 31.</w:t>
      </w:r>
      <w:r w:rsidRPr="00182333">
        <w:t xml:space="preserve"> 1. Aktualizacja uprawnień artysty zawodowego następuje po upływie 3</w:t>
      </w:r>
      <w:r>
        <w:t> </w:t>
      </w:r>
      <w:r w:rsidRPr="00182333">
        <w:t>lat od dnia wydania decyzji o</w:t>
      </w:r>
      <w:r>
        <w:t> </w:t>
      </w:r>
      <w:r w:rsidRPr="00182333">
        <w:t>potwierdzeniu uprawnień albo decyzji o</w:t>
      </w:r>
      <w:r>
        <w:t> </w:t>
      </w:r>
      <w:r w:rsidRPr="00182333">
        <w:t>pozytywnej aktualizacji uprawnień artysty zawodowego.</w:t>
      </w:r>
    </w:p>
    <w:p w14:paraId="2DDC205F" w14:textId="586F06F0" w:rsidR="00AE27F0" w:rsidRPr="00182333" w:rsidRDefault="00AE27F0" w:rsidP="00AE27F0">
      <w:pPr>
        <w:pStyle w:val="USTustnpkodeksu"/>
      </w:pPr>
      <w:r w:rsidRPr="00182333">
        <w:t xml:space="preserve">2. Aktualizacja następuje na wniosek artysty zawodowego, składany nie wcześniej niż </w:t>
      </w:r>
      <w:r>
        <w:t>3 </w:t>
      </w:r>
      <w:r w:rsidRPr="00182333">
        <w:t>miesiąc</w:t>
      </w:r>
      <w:r>
        <w:t>e</w:t>
      </w:r>
      <w:r w:rsidRPr="00182333">
        <w:t xml:space="preserve"> przed upływem 3</w:t>
      </w:r>
      <w:r>
        <w:t> </w:t>
      </w:r>
      <w:r w:rsidRPr="00182333">
        <w:t>lat od przyznania lub pozytywnej aktualizacji uprawnień artysty zawodowego</w:t>
      </w:r>
      <w:r>
        <w:t xml:space="preserve"> za pośrednictwem systemu</w:t>
      </w:r>
      <w:r w:rsidRPr="00182333">
        <w:t>.</w:t>
      </w:r>
    </w:p>
    <w:p w14:paraId="70D2B0F4" w14:textId="241991EE" w:rsidR="00AE27F0" w:rsidRPr="00182333" w:rsidRDefault="00AE27F0" w:rsidP="00AE27F0">
      <w:pPr>
        <w:pStyle w:val="USTustnpkodeksu"/>
      </w:pPr>
      <w:r w:rsidRPr="00182333">
        <w:t>3. W</w:t>
      </w:r>
      <w:r>
        <w:t> </w:t>
      </w:r>
      <w:r w:rsidRPr="00182333">
        <w:t>przypadku zawieszenia uprawnień artysty zawodowego, o</w:t>
      </w:r>
      <w:r>
        <w:t> </w:t>
      </w:r>
      <w:r w:rsidRPr="00182333">
        <w:t>którym mowa w</w:t>
      </w:r>
      <w:r>
        <w:t> art. </w:t>
      </w:r>
      <w:r w:rsidRPr="00182333">
        <w:t>30, Rada Izby uaktualnia uprawnienia artysty zawodowego po wznowieniu uprawnień, na wniosek artysty zawodowego złożony, nie później niż w</w:t>
      </w:r>
      <w:r>
        <w:t> </w:t>
      </w:r>
      <w:r w:rsidRPr="00182333">
        <w:t>ciągu 5</w:t>
      </w:r>
      <w:r>
        <w:t> </w:t>
      </w:r>
      <w:r w:rsidRPr="00182333">
        <w:t>lat od wydania decyzji o</w:t>
      </w:r>
      <w:r>
        <w:t> </w:t>
      </w:r>
      <w:r w:rsidRPr="00182333">
        <w:t>potwierdzeniu uprawnień artysty zawodowego lub decyzji o</w:t>
      </w:r>
      <w:r>
        <w:t> </w:t>
      </w:r>
      <w:r w:rsidRPr="00182333">
        <w:t>pozytywnym uaktualnieniu uprawnień artysty.</w:t>
      </w:r>
    </w:p>
    <w:p w14:paraId="5DDB75AD" w14:textId="0CF476B7" w:rsidR="00AE27F0" w:rsidRPr="00182333" w:rsidRDefault="00AE27F0" w:rsidP="00AE27F0">
      <w:pPr>
        <w:pStyle w:val="USTustnpkodeksu"/>
      </w:pPr>
      <w:r w:rsidRPr="00182333">
        <w:t>4. W</w:t>
      </w:r>
      <w:r>
        <w:t> </w:t>
      </w:r>
      <w:r w:rsidRPr="00182333">
        <w:t>przypadku niezłożenia wniosku w</w:t>
      </w:r>
      <w:r>
        <w:t> </w:t>
      </w:r>
      <w:r w:rsidRPr="00182333">
        <w:t>terminie, wskazanym w</w:t>
      </w:r>
      <w:r>
        <w:t> ust. </w:t>
      </w:r>
      <w:r w:rsidRPr="00182333">
        <w:t>2</w:t>
      </w:r>
      <w:r>
        <w:t xml:space="preserve"> lub</w:t>
      </w:r>
      <w:r w:rsidRPr="00182333">
        <w:t xml:space="preserve"> 3, uprawnienia artysty zawodowego wygasają z</w:t>
      </w:r>
      <w:r>
        <w:t> </w:t>
      </w:r>
      <w:r w:rsidRPr="00182333">
        <w:t>mocy prawa z</w:t>
      </w:r>
      <w:r>
        <w:t> </w:t>
      </w:r>
      <w:r w:rsidRPr="00182333">
        <w:t>upływem okresu, na który uprawnienia artysty zostały potwierdzone.</w:t>
      </w:r>
    </w:p>
    <w:p w14:paraId="473E638F" w14:textId="07850819" w:rsidR="00AE27F0" w:rsidRPr="00182333" w:rsidRDefault="00AE27F0" w:rsidP="00AE27F0">
      <w:pPr>
        <w:pStyle w:val="ARTartustawynprozporzdzenia"/>
      </w:pPr>
      <w:r w:rsidRPr="00B237D3">
        <w:rPr>
          <w:rStyle w:val="Ppogrubienie"/>
        </w:rPr>
        <w:lastRenderedPageBreak/>
        <w:t>Art. 32.</w:t>
      </w:r>
      <w:r w:rsidRPr="00182333">
        <w:t xml:space="preserve"> 1. Aktualizacja uprawnień artysty zawodowego polega na sprawdzeniu, czy artysta uzyskał w</w:t>
      </w:r>
      <w:r>
        <w:t> </w:t>
      </w:r>
      <w:r w:rsidRPr="00182333">
        <w:t>ciągu ostatnich 3</w:t>
      </w:r>
      <w:r>
        <w:t> </w:t>
      </w:r>
      <w:r w:rsidRPr="00182333">
        <w:t>lat określony minimalny przychód z</w:t>
      </w:r>
      <w:r>
        <w:t> </w:t>
      </w:r>
      <w:r w:rsidRPr="00182333">
        <w:t>działalności artysty zawodowego.</w:t>
      </w:r>
    </w:p>
    <w:p w14:paraId="3F7E4C80" w14:textId="0DC39D80" w:rsidR="00AE27F0" w:rsidRPr="00182333" w:rsidRDefault="00AE27F0" w:rsidP="00AE27F0">
      <w:pPr>
        <w:pStyle w:val="USTustnpkodeksu"/>
      </w:pPr>
      <w:r w:rsidRPr="00182333">
        <w:t>2. Aktualizacja jest przeprowadzona w</w:t>
      </w:r>
      <w:r>
        <w:t> </w:t>
      </w:r>
      <w:r w:rsidRPr="00182333">
        <w:t>oparciu o</w:t>
      </w:r>
      <w:r>
        <w:t> </w:t>
      </w:r>
      <w:r w:rsidRPr="00182333">
        <w:t>złożone przez artystę zawodowego oświadczenie</w:t>
      </w:r>
      <w:r>
        <w:t xml:space="preserve"> w systemie</w:t>
      </w:r>
      <w:r w:rsidRPr="00182333">
        <w:t>.</w:t>
      </w:r>
    </w:p>
    <w:p w14:paraId="6B49A563" w14:textId="2D6F8FC1" w:rsidR="00AE27F0" w:rsidRPr="00182333" w:rsidRDefault="00AE27F0" w:rsidP="00AE27F0">
      <w:pPr>
        <w:pStyle w:val="USTustnpkodeksu"/>
      </w:pPr>
      <w:r w:rsidRPr="00182333">
        <w:t xml:space="preserve">3. Informacje przedstawione we wniosku składa się pod rygorem odpowiedzialności karnej za składanie fałszywych zeznań. Składający </w:t>
      </w:r>
      <w:del w:id="20" w:author="Autor">
        <w:r w:rsidRPr="00182333" w:rsidDel="00E90E5C">
          <w:delText>oświadczenie jest obowiązany do zawarcia w</w:delText>
        </w:r>
        <w:r w:rsidDel="00E90E5C">
          <w:delText> </w:delText>
        </w:r>
        <w:r w:rsidRPr="00182333" w:rsidDel="00E90E5C">
          <w:delText>nim klauzuli</w:delText>
        </w:r>
      </w:del>
      <w:ins w:id="21" w:author="Autor">
        <w:r w:rsidR="00E90E5C">
          <w:t>wniosek podpisuje oświadczenie o</w:t>
        </w:r>
      </w:ins>
      <w:r w:rsidRPr="00182333">
        <w:t xml:space="preserve"> następującej treści: </w:t>
      </w:r>
      <w:r>
        <w:t>„</w:t>
      </w:r>
      <w:r w:rsidRPr="00182333">
        <w:t>Jestem świadomy odpowiedzialności karnej za złożenie fałszywego oświadczenia.</w:t>
      </w:r>
      <w:r>
        <w:t>”</w:t>
      </w:r>
      <w:r w:rsidRPr="00182333">
        <w:t>. Klauzula ta zastępuje pouczenie organu o</w:t>
      </w:r>
      <w:r>
        <w:t> </w:t>
      </w:r>
      <w:r w:rsidRPr="00182333">
        <w:t>odpowiedzialności karnej za składanie fałszywych zeznań.</w:t>
      </w:r>
    </w:p>
    <w:p w14:paraId="035AAD79" w14:textId="6F88DCE7" w:rsidR="00AE27F0" w:rsidRPr="00182333" w:rsidRDefault="00AE27F0" w:rsidP="00AE27F0">
      <w:pPr>
        <w:pStyle w:val="USTustnpkodeksu"/>
      </w:pPr>
      <w:r w:rsidRPr="00182333">
        <w:t>4. W</w:t>
      </w:r>
      <w:r>
        <w:t> </w:t>
      </w:r>
      <w:r w:rsidRPr="00182333">
        <w:t>przypadku aktualizacji:</w:t>
      </w:r>
    </w:p>
    <w:p w14:paraId="48BD9AA7" w14:textId="41A89678" w:rsidR="00AE27F0" w:rsidRPr="00182333" w:rsidRDefault="00AE27F0" w:rsidP="00AE27F0">
      <w:pPr>
        <w:pStyle w:val="PKTpunkt"/>
      </w:pPr>
      <w:r w:rsidRPr="00182333">
        <w:t>1)</w:t>
      </w:r>
      <w:r w:rsidRPr="00182333">
        <w:tab/>
        <w:t>pozytywnej – Rada Izby wydaje decyzję o</w:t>
      </w:r>
      <w:r>
        <w:t> </w:t>
      </w:r>
      <w:r w:rsidRPr="00182333">
        <w:t>przedłużeniu uprawnień artysty zawodowego;</w:t>
      </w:r>
    </w:p>
    <w:p w14:paraId="2CE2CC24" w14:textId="3B4AD24F" w:rsidR="00AE27F0" w:rsidRPr="00182333" w:rsidRDefault="00AE27F0" w:rsidP="00AE27F0">
      <w:pPr>
        <w:pStyle w:val="PKTpunkt"/>
      </w:pPr>
      <w:r w:rsidRPr="00182333">
        <w:t>2)</w:t>
      </w:r>
      <w:r w:rsidRPr="00182333">
        <w:tab/>
        <w:t>negatywnej – Rada Izby w</w:t>
      </w:r>
      <w:r>
        <w:t> </w:t>
      </w:r>
      <w:r w:rsidRPr="00182333">
        <w:t>drodze decyzji stwierdza wygaśnięcie uprawnień artysty zawodowego</w:t>
      </w:r>
      <w:r w:rsidRPr="000D6468">
        <w:t xml:space="preserve"> </w:t>
      </w:r>
      <w:r w:rsidRPr="00182333">
        <w:t>z</w:t>
      </w:r>
      <w:r>
        <w:t> </w:t>
      </w:r>
      <w:r w:rsidRPr="00182333">
        <w:t>upływem okresu, na który uprawnienia artysty zostały potwierdzone.</w:t>
      </w:r>
    </w:p>
    <w:p w14:paraId="13BE41E5" w14:textId="2D5CBE30" w:rsidR="00AE27F0" w:rsidRPr="00182333" w:rsidRDefault="00AE27F0" w:rsidP="00AE27F0">
      <w:pPr>
        <w:pStyle w:val="ARTartustawynprozporzdzenia"/>
      </w:pPr>
      <w:r w:rsidRPr="00182333">
        <w:rPr>
          <w:rStyle w:val="Ppogrubienie"/>
        </w:rPr>
        <w:t>Art. 33.</w:t>
      </w:r>
      <w:r w:rsidRPr="00182333">
        <w:t xml:space="preserve"> W</w:t>
      </w:r>
      <w:r>
        <w:t> </w:t>
      </w:r>
      <w:r w:rsidRPr="00182333">
        <w:t>przypadku nieosiągnięcia wymaganego przychodu z</w:t>
      </w:r>
      <w:r>
        <w:t> </w:t>
      </w:r>
      <w:r w:rsidRPr="00182333">
        <w:t>prowadzonej działalności artysty zawodowego, artysta zawodowy może zwrócić się do organizacji reprezentatywnej o</w:t>
      </w:r>
      <w:r>
        <w:t> </w:t>
      </w:r>
      <w:r w:rsidRPr="00182333">
        <w:t>potwierdzenie dorobku artystycznego. Przepisy</w:t>
      </w:r>
      <w:r>
        <w:t xml:space="preserve"> art. </w:t>
      </w:r>
      <w:r w:rsidRPr="00182333">
        <w:t>23</w:t>
      </w:r>
      <w:r>
        <w:t> </w:t>
      </w:r>
      <w:r w:rsidRPr="00182333">
        <w:t>stosuje się odpowiednio.</w:t>
      </w:r>
    </w:p>
    <w:p w14:paraId="04F2A63E" w14:textId="6602D533" w:rsidR="00AE27F0" w:rsidRPr="00182333" w:rsidRDefault="00AE27F0" w:rsidP="00AE27F0">
      <w:pPr>
        <w:pStyle w:val="ARTartustawynprozporzdzenia"/>
      </w:pPr>
      <w:r w:rsidRPr="00182333">
        <w:rPr>
          <w:rStyle w:val="Ppogrubienie"/>
        </w:rPr>
        <w:t>Art. 34.</w:t>
      </w:r>
      <w:r w:rsidRPr="00182333">
        <w:t xml:space="preserve"> Uprawnienia artysty zawodowego potwierdzane są przez Radę Izby w</w:t>
      </w:r>
      <w:r>
        <w:t> </w:t>
      </w:r>
      <w:r w:rsidRPr="00182333">
        <w:t>drodze decyzji bezterminowo w</w:t>
      </w:r>
      <w:r>
        <w:t> </w:t>
      </w:r>
      <w:r w:rsidRPr="00182333">
        <w:t>przypadku posiadania uprawnień artysty zawodowego przez liczbę lat, określoną w</w:t>
      </w:r>
      <w:r>
        <w:t> </w:t>
      </w:r>
      <w:r w:rsidRPr="00182333">
        <w:t>rozporządzeniu wydawanym na podstawie</w:t>
      </w:r>
      <w:r>
        <w:t xml:space="preserve"> art. </w:t>
      </w:r>
      <w:r w:rsidRPr="00182333">
        <w:t>36</w:t>
      </w:r>
      <w:r>
        <w:t xml:space="preserve"> pkt </w:t>
      </w:r>
      <w:r w:rsidRPr="00182333">
        <w:t>2.</w:t>
      </w:r>
    </w:p>
    <w:p w14:paraId="6BE046E7" w14:textId="294CCDA7" w:rsidR="00AE27F0" w:rsidRPr="00182333" w:rsidRDefault="00AE27F0" w:rsidP="00AE27F0">
      <w:pPr>
        <w:pStyle w:val="ARTartustawynprozporzdzenia"/>
      </w:pPr>
      <w:r w:rsidRPr="00182333">
        <w:rPr>
          <w:rStyle w:val="Ppogrubienie"/>
        </w:rPr>
        <w:t>Art. 35.</w:t>
      </w:r>
      <w:r w:rsidRPr="00182333">
        <w:t xml:space="preserve"> 1. Do postępowań w</w:t>
      </w:r>
      <w:r>
        <w:t> </w:t>
      </w:r>
      <w:r w:rsidRPr="00182333">
        <w:t>sprawie potwierdzenia uprawnień artysty zawodowego, ich aktualizacji i</w:t>
      </w:r>
      <w:r>
        <w:t> </w:t>
      </w:r>
      <w:r w:rsidRPr="00182333">
        <w:t xml:space="preserve">bezterminowego potwierdzenia, stosuje się </w:t>
      </w:r>
      <w:r>
        <w:t xml:space="preserve">odpowiednio </w:t>
      </w:r>
      <w:r w:rsidRPr="00182333">
        <w:t>przepisy ustawy z</w:t>
      </w:r>
      <w:r>
        <w:t> </w:t>
      </w:r>
      <w:r w:rsidRPr="00182333">
        <w:t>dnia 14</w:t>
      </w:r>
      <w:r>
        <w:t> </w:t>
      </w:r>
      <w:r w:rsidRPr="00182333">
        <w:t>czerwca 1960</w:t>
      </w:r>
      <w:r>
        <w:t> </w:t>
      </w:r>
      <w:r w:rsidRPr="00182333">
        <w:t>r. – Kodeks postępowania administracyjnego (Dz.U. z</w:t>
      </w:r>
      <w:r>
        <w:t> </w:t>
      </w:r>
      <w:r w:rsidRPr="00182333">
        <w:t>2021</w:t>
      </w:r>
      <w:r>
        <w:t> </w:t>
      </w:r>
      <w:r w:rsidRPr="00182333">
        <w:t>r.</w:t>
      </w:r>
      <w:r>
        <w:t xml:space="preserve"> poz. </w:t>
      </w:r>
      <w:r w:rsidRPr="00182333">
        <w:t>735).</w:t>
      </w:r>
    </w:p>
    <w:p w14:paraId="160CF678" w14:textId="57A9B985" w:rsidR="00AE27F0" w:rsidRDefault="00AE27F0" w:rsidP="00AE27F0">
      <w:pPr>
        <w:pStyle w:val="USTustnpkodeksu"/>
      </w:pPr>
      <w:r w:rsidRPr="00182333">
        <w:t>2. Od decyzji Rady Izby, w</w:t>
      </w:r>
      <w:r>
        <w:t> </w:t>
      </w:r>
      <w:r w:rsidRPr="00182333">
        <w:t>sprawach, o</w:t>
      </w:r>
      <w:r>
        <w:t> </w:t>
      </w:r>
      <w:r w:rsidRPr="00182333">
        <w:t>których mowa w</w:t>
      </w:r>
      <w:r>
        <w:t> ust. </w:t>
      </w:r>
      <w:r w:rsidRPr="00182333">
        <w:t>1, przysługuje odwołanie do ministra właściwego do spraw kultury i</w:t>
      </w:r>
      <w:r>
        <w:t> </w:t>
      </w:r>
      <w:r w:rsidRPr="00182333">
        <w:t>ochrony dziedzictwa narodowego.</w:t>
      </w:r>
    </w:p>
    <w:p w14:paraId="0A581876" w14:textId="1CED3D6B" w:rsidR="00AE27F0" w:rsidRPr="00182333" w:rsidRDefault="00AE27F0" w:rsidP="00AE27F0">
      <w:pPr>
        <w:pStyle w:val="USTustnpkodeksu"/>
      </w:pPr>
      <w:r>
        <w:t>3. Postępowania, o których mowa w ust. 1</w:t>
      </w:r>
      <w:r w:rsidR="00AD77A6">
        <w:t xml:space="preserve"> i 2</w:t>
      </w:r>
      <w:r>
        <w:t> prowadzi się w całości za pośrednictwem systemu.</w:t>
      </w:r>
    </w:p>
    <w:p w14:paraId="70AF298D" w14:textId="57CECC0C" w:rsidR="00AE27F0" w:rsidRPr="00182333" w:rsidRDefault="00AE27F0" w:rsidP="00AE27F0">
      <w:pPr>
        <w:pStyle w:val="ARTartustawynprozporzdzenia"/>
      </w:pPr>
      <w:r w:rsidRPr="00B237D3">
        <w:rPr>
          <w:rStyle w:val="Ppogrubienie"/>
        </w:rPr>
        <w:t>Art. 36.</w:t>
      </w:r>
      <w:r w:rsidRPr="00182333">
        <w:t xml:space="preserve"> Minister właściwy do spraw kultury i</w:t>
      </w:r>
      <w:r>
        <w:t> </w:t>
      </w:r>
      <w:r w:rsidRPr="00182333">
        <w:t>ochrony dziedzictwa narodowego określi, w</w:t>
      </w:r>
      <w:r>
        <w:t> </w:t>
      </w:r>
      <w:r w:rsidRPr="00182333">
        <w:t>drodze rozporządzenia:</w:t>
      </w:r>
    </w:p>
    <w:p w14:paraId="0AD9F964" w14:textId="2DA05DF3" w:rsidR="00AE27F0" w:rsidRPr="00182333" w:rsidRDefault="00AE27F0" w:rsidP="00AE27F0">
      <w:pPr>
        <w:pStyle w:val="PKTpunkt"/>
      </w:pPr>
      <w:r w:rsidRPr="00182333">
        <w:t>1)</w:t>
      </w:r>
      <w:r w:rsidRPr="00182333">
        <w:tab/>
        <w:t>progi minimalnego przychodu, jaki w</w:t>
      </w:r>
      <w:r>
        <w:t> </w:t>
      </w:r>
      <w:r w:rsidRPr="00182333">
        <w:t>ciągu trzech lat muszą uzyskać artyści zawodowi w</w:t>
      </w:r>
      <w:r>
        <w:t> </w:t>
      </w:r>
      <w:r w:rsidRPr="00182333">
        <w:t xml:space="preserve">poszczególnych zawodach, aby utrzymać uprawnienia artysty zawodowego, nie niższe </w:t>
      </w:r>
      <w:r w:rsidRPr="00182333">
        <w:lastRenderedPageBreak/>
        <w:t xml:space="preserve">niż </w:t>
      </w:r>
      <w:r>
        <w:t>5</w:t>
      </w:r>
      <w:r>
        <w:noBreakHyphen/>
      </w:r>
      <w:r w:rsidRPr="00182333">
        <w:t>krotność i</w:t>
      </w:r>
      <w:r>
        <w:t> </w:t>
      </w:r>
      <w:r w:rsidRPr="00182333">
        <w:t xml:space="preserve">nie wyższe niż </w:t>
      </w:r>
      <w:r>
        <w:t>62</w:t>
      </w:r>
      <w:r>
        <w:noBreakHyphen/>
      </w:r>
      <w:r w:rsidRPr="00182333">
        <w:t>krotność przeciętnego wynagrodzenia w</w:t>
      </w:r>
      <w:r>
        <w:t> </w:t>
      </w:r>
      <w:r w:rsidRPr="00182333">
        <w:t>gospodarce narodowej w</w:t>
      </w:r>
      <w:r>
        <w:t> </w:t>
      </w:r>
      <w:r w:rsidRPr="00182333">
        <w:t>poprzednim roku kalendarzowym, mając na względzie specyfikę pracy w</w:t>
      </w:r>
      <w:r>
        <w:t> </w:t>
      </w:r>
      <w:r w:rsidRPr="00182333">
        <w:t>poszczególnych zawodach artystycznych, przychody uzyskiwane w</w:t>
      </w:r>
      <w:r>
        <w:t> </w:t>
      </w:r>
      <w:r w:rsidRPr="00182333">
        <w:t>poszczególnych zawodach artystycznych oraz sytuację gospodarczą;</w:t>
      </w:r>
    </w:p>
    <w:p w14:paraId="67412BD8" w14:textId="7AE90386" w:rsidR="00AE27F0" w:rsidRPr="00182333" w:rsidRDefault="00AE27F0" w:rsidP="00AE27F0">
      <w:pPr>
        <w:pStyle w:val="PKTpunkt"/>
      </w:pPr>
      <w:r w:rsidRPr="00182333">
        <w:t>2)</w:t>
      </w:r>
      <w:r w:rsidRPr="00182333">
        <w:tab/>
        <w:t>liczbę lat posiadania uprawnień artysty, po upływie której uprawnienia artysty zawodowego potwierdzane są bezterminowo, mając na względzie specyfikę pracy, w</w:t>
      </w:r>
      <w:r>
        <w:t> </w:t>
      </w:r>
      <w:r w:rsidRPr="00182333">
        <w:t>tym długość aktywnej pracy zawodowej w</w:t>
      </w:r>
      <w:r>
        <w:t> </w:t>
      </w:r>
      <w:r w:rsidRPr="00182333">
        <w:t>poszczególnych zawodach artystycznych.</w:t>
      </w:r>
    </w:p>
    <w:p w14:paraId="08F74A03" w14:textId="77777777" w:rsidR="00AD64AF" w:rsidRDefault="00AE27F0" w:rsidP="00ED5E12">
      <w:pPr>
        <w:pStyle w:val="ARTartustawynprozporzdzenia"/>
        <w:rPr>
          <w:ins w:id="22" w:author="Autor"/>
        </w:rPr>
      </w:pPr>
      <w:r w:rsidRPr="00182333">
        <w:rPr>
          <w:rStyle w:val="Ppogrubienie"/>
        </w:rPr>
        <w:t xml:space="preserve">Art. 37. </w:t>
      </w:r>
      <w:r w:rsidRPr="00182333">
        <w:t xml:space="preserve">1. Dyrektor Izby </w:t>
      </w:r>
      <w:r w:rsidRPr="00ED5E12">
        <w:t>prowadzi</w:t>
      </w:r>
      <w:r>
        <w:t xml:space="preserve"> system</w:t>
      </w:r>
      <w:ins w:id="23" w:author="Autor">
        <w:r w:rsidR="00AD64AF">
          <w:t>.</w:t>
        </w:r>
      </w:ins>
    </w:p>
    <w:p w14:paraId="4A634898" w14:textId="570DC917" w:rsidR="005E2384" w:rsidDel="007C4D52" w:rsidRDefault="005E2384" w:rsidP="00AD64AF">
      <w:pPr>
        <w:pStyle w:val="USTustnpkodeksu"/>
        <w:rPr>
          <w:ins w:id="24" w:author="Autor"/>
          <w:del w:id="25" w:author="Autor"/>
        </w:rPr>
      </w:pPr>
      <w:ins w:id="26" w:author="Autor">
        <w:del w:id="27" w:author="Autor">
          <w:r w:rsidDel="007C4D52">
            <w:delText xml:space="preserve">2. </w:delText>
          </w:r>
          <w:r w:rsidR="00AD64AF" w:rsidDel="005F4F7F">
            <w:delText>Dyrekto</w:delText>
          </w:r>
          <w:r w:rsidDel="005F4F7F">
            <w:delText>r</w:delText>
          </w:r>
          <w:r w:rsidR="00B3124F" w:rsidDel="005F4F7F">
            <w:delText xml:space="preserve"> tworzy dla użytkowników konta w systemie na ich wniosek. Utworzenie konta jest czynnością materialno-techniczną</w:delText>
          </w:r>
        </w:del>
      </w:ins>
      <w:del w:id="28" w:author="Autor">
        <w:r w:rsidR="00AE27F0" w:rsidRPr="00182333" w:rsidDel="005F4F7F">
          <w:delText>.</w:delText>
        </w:r>
      </w:del>
    </w:p>
    <w:p w14:paraId="216870A6" w14:textId="29E13F64" w:rsidR="00B07491" w:rsidRDefault="005E2384" w:rsidP="00AD64AF">
      <w:pPr>
        <w:pStyle w:val="USTustnpkodeksu"/>
        <w:rPr>
          <w:ins w:id="29" w:author="Autor"/>
        </w:rPr>
      </w:pPr>
      <w:ins w:id="30" w:author="Autor">
        <w:del w:id="31" w:author="Autor">
          <w:r w:rsidDel="005F4F7F">
            <w:delText>3</w:delText>
          </w:r>
        </w:del>
        <w:r w:rsidR="005F4F7F">
          <w:t>2</w:t>
        </w:r>
        <w:r>
          <w:t>. Użytkownikami</w:t>
        </w:r>
        <w:r w:rsidR="00B07491">
          <w:t>, którzy mogą mieć konto w systemie są:</w:t>
        </w:r>
        <w:bookmarkStart w:id="32" w:name="_GoBack"/>
        <w:bookmarkEnd w:id="32"/>
      </w:ins>
    </w:p>
    <w:p w14:paraId="4A3BF85A" w14:textId="3130EA78" w:rsidR="00AE27F0" w:rsidRDefault="00377CDC" w:rsidP="00377CDC">
      <w:pPr>
        <w:pStyle w:val="PKTpunkt"/>
        <w:rPr>
          <w:ins w:id="33" w:author="Autor"/>
        </w:rPr>
      </w:pPr>
      <w:ins w:id="34" w:author="Autor">
        <w:r>
          <w:t>1)</w:t>
        </w:r>
      </w:ins>
      <w:del w:id="35" w:author="Autor">
        <w:r w:rsidR="00AE27F0" w:rsidDel="005E2384">
          <w:delText xml:space="preserve"> </w:delText>
        </w:r>
      </w:del>
      <w:ins w:id="36" w:author="Autor">
        <w:r w:rsidR="00AA47CB">
          <w:tab/>
        </w:r>
        <w:r>
          <w:t>osob</w:t>
        </w:r>
        <w:r w:rsidR="00625E2C">
          <w:t>y</w:t>
        </w:r>
        <w:r>
          <w:t xml:space="preserve"> ubiegając</w:t>
        </w:r>
        <w:r w:rsidR="00625E2C">
          <w:t>e</w:t>
        </w:r>
        <w:r>
          <w:t xml:space="preserve"> się o potwierdzenie dorobku artystycznego</w:t>
        </w:r>
        <w:r w:rsidR="00650BFC">
          <w:t>;</w:t>
        </w:r>
      </w:ins>
    </w:p>
    <w:p w14:paraId="05F9D8FB" w14:textId="580767A2" w:rsidR="00377CDC" w:rsidRDefault="00625E2C" w:rsidP="00377CDC">
      <w:pPr>
        <w:pStyle w:val="PKTpunkt"/>
        <w:rPr>
          <w:ins w:id="37" w:author="Autor"/>
        </w:rPr>
      </w:pPr>
      <w:ins w:id="38" w:author="Autor">
        <w:r>
          <w:t>2)</w:t>
        </w:r>
        <w:r w:rsidR="00AA47CB">
          <w:tab/>
        </w:r>
        <w:r w:rsidR="00377CDC">
          <w:t>arty</w:t>
        </w:r>
        <w:r>
          <w:t>ści</w:t>
        </w:r>
        <w:r w:rsidR="00377CDC">
          <w:t xml:space="preserve"> zawodow</w:t>
        </w:r>
        <w:r w:rsidR="00AA47CB">
          <w:t>i</w:t>
        </w:r>
        <w:r w:rsidR="00650BFC">
          <w:t>;</w:t>
        </w:r>
      </w:ins>
    </w:p>
    <w:p w14:paraId="7437430B" w14:textId="68ED4151" w:rsidR="00AA47CB" w:rsidRDefault="00AA47CB" w:rsidP="00377CDC">
      <w:pPr>
        <w:pStyle w:val="PKTpunkt"/>
        <w:rPr>
          <w:ins w:id="39" w:author="Autor"/>
        </w:rPr>
      </w:pPr>
      <w:ins w:id="40" w:author="Autor">
        <w:r>
          <w:t>3)</w:t>
        </w:r>
        <w:r>
          <w:tab/>
        </w:r>
        <w:r w:rsidR="00086208">
          <w:t xml:space="preserve">upoważnieni przez </w:t>
        </w:r>
        <w:del w:id="41" w:author="Autor">
          <w:r w:rsidR="00086208" w:rsidDel="005F4F7F">
            <w:delText>d</w:delText>
          </w:r>
        </w:del>
        <w:r w:rsidR="005F4F7F">
          <w:t>D</w:t>
        </w:r>
        <w:r w:rsidR="00086208">
          <w:t xml:space="preserve">yrektora </w:t>
        </w:r>
        <w:r w:rsidR="005F4F7F">
          <w:t xml:space="preserve">Izby </w:t>
        </w:r>
        <w:r w:rsidR="00086208">
          <w:t>pracownicy Izby</w:t>
        </w:r>
        <w:r w:rsidR="00650BFC">
          <w:t>;</w:t>
        </w:r>
      </w:ins>
    </w:p>
    <w:p w14:paraId="42CBCEEA" w14:textId="6A0FED4D" w:rsidR="00296CA4" w:rsidRDefault="00B9213C" w:rsidP="00377CDC">
      <w:pPr>
        <w:pStyle w:val="PKTpunkt"/>
        <w:rPr>
          <w:ins w:id="42" w:author="Autor"/>
        </w:rPr>
      </w:pPr>
      <w:ins w:id="43" w:author="Autor">
        <w:r>
          <w:t>4)</w:t>
        </w:r>
        <w:r>
          <w:tab/>
        </w:r>
        <w:r w:rsidR="00296CA4">
          <w:t>dla organizacji reprezentatywnych:</w:t>
        </w:r>
      </w:ins>
    </w:p>
    <w:p w14:paraId="02458340" w14:textId="77777777" w:rsidR="00296CA4" w:rsidRDefault="00296CA4" w:rsidP="002909DD">
      <w:pPr>
        <w:pStyle w:val="LITlitera"/>
        <w:rPr>
          <w:ins w:id="44" w:author="Autor"/>
        </w:rPr>
      </w:pPr>
      <w:ins w:id="45" w:author="Autor">
        <w:r>
          <w:t>a)</w:t>
        </w:r>
        <w:r>
          <w:tab/>
        </w:r>
        <w:r w:rsidR="00B9213C">
          <w:t>administratorzy</w:t>
        </w:r>
        <w:r w:rsidR="00B73DEF">
          <w:t xml:space="preserve"> wyznaczeni przez organizacje reprezentatywne</w:t>
        </w:r>
        <w:r w:rsidR="000252E8">
          <w:t xml:space="preserve"> </w:t>
        </w:r>
        <w:r>
          <w:t>do zarządzania uprawnieniami w systemie,</w:t>
        </w:r>
      </w:ins>
    </w:p>
    <w:p w14:paraId="11F0C5C8" w14:textId="24B5753C" w:rsidR="000252E8" w:rsidRDefault="00296CA4" w:rsidP="002909DD">
      <w:pPr>
        <w:pStyle w:val="LITlitera"/>
        <w:rPr>
          <w:ins w:id="46" w:author="Autor"/>
        </w:rPr>
      </w:pPr>
      <w:ins w:id="47" w:author="Autor">
        <w:r>
          <w:t>b)</w:t>
        </w:r>
        <w:r>
          <w:tab/>
          <w:t xml:space="preserve">reprezentancie </w:t>
        </w:r>
        <w:del w:id="48" w:author="Autor">
          <w:r w:rsidR="000252E8" w:rsidDel="00296CA4">
            <w:delText xml:space="preserve">oraz </w:delText>
          </w:r>
        </w:del>
        <w:r w:rsidR="000252E8">
          <w:t>zatwierdzeni</w:t>
        </w:r>
        <w:del w:id="49" w:author="Autor">
          <w:r w:rsidR="000252E8" w:rsidDel="005F4F7F">
            <w:delText>e</w:delText>
          </w:r>
        </w:del>
        <w:r w:rsidR="000252E8">
          <w:t xml:space="preserve"> przez </w:t>
        </w:r>
        <w:r>
          <w:t>administratorów</w:t>
        </w:r>
        <w:del w:id="50" w:author="Autor">
          <w:r w:rsidR="000252E8" w:rsidDel="00296CA4">
            <w:delText>nich</w:delText>
          </w:r>
        </w:del>
        <w:r w:rsidR="000252E8">
          <w:t xml:space="preserve"> do wykonywania </w:t>
        </w:r>
        <w:del w:id="51" w:author="Autor">
          <w:r w:rsidR="000252E8" w:rsidDel="00296CA4">
            <w:delText xml:space="preserve">czynności </w:delText>
          </w:r>
        </w:del>
        <w:r w:rsidR="000252E8">
          <w:t xml:space="preserve">w systemie </w:t>
        </w:r>
        <w:r>
          <w:t>czynności</w:t>
        </w:r>
        <w:del w:id="52" w:author="Autor">
          <w:r w:rsidR="000252E8" w:rsidDel="00296CA4">
            <w:delText>przedstawiciele organizacji reprezentatywnych</w:delText>
          </w:r>
        </w:del>
        <w:r w:rsidR="00650BFC">
          <w:t>;</w:t>
        </w:r>
      </w:ins>
    </w:p>
    <w:p w14:paraId="3CD865B6" w14:textId="63E9EB42" w:rsidR="00086208" w:rsidDel="000071A7" w:rsidRDefault="00B5174B" w:rsidP="00377CDC">
      <w:pPr>
        <w:pStyle w:val="PKTpunkt"/>
        <w:rPr>
          <w:del w:id="53" w:author="Autor"/>
        </w:rPr>
      </w:pPr>
      <w:ins w:id="54" w:author="Autor">
        <w:r>
          <w:t>5)</w:t>
        </w:r>
        <w:r>
          <w:tab/>
        </w:r>
        <w:r w:rsidR="00CD6862">
          <w:t>minist</w:t>
        </w:r>
        <w:r w:rsidR="005F4F7F">
          <w:t>er</w:t>
        </w:r>
        <w:del w:id="55" w:author="Autor">
          <w:r w:rsidR="00CD6862" w:rsidDel="005F4F7F">
            <w:delText>rowi</w:delText>
          </w:r>
        </w:del>
        <w:r w:rsidR="00CD6862">
          <w:t xml:space="preserve"> właściw</w:t>
        </w:r>
        <w:r w:rsidR="005F4F7F">
          <w:t>y</w:t>
        </w:r>
        <w:del w:id="56" w:author="Autor">
          <w:r w:rsidR="00CD6862" w:rsidDel="005F4F7F">
            <w:delText>emu</w:delText>
          </w:r>
        </w:del>
        <w:r w:rsidR="00CD6862">
          <w:t xml:space="preserve"> do spraw kultury i ochrony dziedzictwa narodowego lub upoważnion</w:t>
        </w:r>
        <w:r w:rsidR="005F4F7F">
          <w:t>e</w:t>
        </w:r>
        <w:del w:id="57" w:author="Autor">
          <w:r w:rsidR="00CD6862" w:rsidDel="005F4F7F">
            <w:delText>ym</w:delText>
          </w:r>
        </w:del>
        <w:r w:rsidR="00CD6862">
          <w:t xml:space="preserve"> przez niego oso</w:t>
        </w:r>
        <w:r w:rsidR="005F4F7F">
          <w:t>by</w:t>
        </w:r>
        <w:del w:id="58" w:author="Autor">
          <w:r w:rsidR="00CD6862" w:rsidDel="005F4F7F">
            <w:delText>bom</w:delText>
          </w:r>
        </w:del>
        <w:r w:rsidR="00650BFC">
          <w:t>;</w:t>
        </w:r>
      </w:ins>
    </w:p>
    <w:p w14:paraId="1FF3261C" w14:textId="77777777" w:rsidR="000071A7" w:rsidRDefault="000071A7" w:rsidP="00377CDC">
      <w:pPr>
        <w:pStyle w:val="PKTpunkt"/>
        <w:rPr>
          <w:ins w:id="59" w:author="Autor"/>
        </w:rPr>
      </w:pPr>
    </w:p>
    <w:p w14:paraId="70010825" w14:textId="61AF5726" w:rsidR="000252E8" w:rsidRDefault="006D6298" w:rsidP="00377CDC">
      <w:pPr>
        <w:pStyle w:val="PKTpunkt"/>
        <w:rPr>
          <w:ins w:id="60" w:author="Autor"/>
        </w:rPr>
      </w:pPr>
      <w:ins w:id="61" w:author="Autor">
        <w:r>
          <w:t>6)</w:t>
        </w:r>
        <w:r>
          <w:tab/>
          <w:t>Zakład</w:t>
        </w:r>
        <w:del w:id="62" w:author="Autor">
          <w:r w:rsidDel="005F4F7F">
            <w:delText>owi</w:delText>
          </w:r>
        </w:del>
        <w:r>
          <w:t xml:space="preserve"> Ubezpieczeń Społecznych</w:t>
        </w:r>
        <w:r w:rsidR="00650BFC">
          <w:t>;</w:t>
        </w:r>
      </w:ins>
    </w:p>
    <w:p w14:paraId="24932CCE" w14:textId="0530E0D7" w:rsidR="000252E8" w:rsidRDefault="00650BFC" w:rsidP="00377CDC">
      <w:pPr>
        <w:pStyle w:val="PKTpunkt"/>
        <w:rPr>
          <w:ins w:id="63" w:author="Autor"/>
        </w:rPr>
      </w:pPr>
      <w:ins w:id="64" w:author="Autor">
        <w:r>
          <w:t>7)</w:t>
        </w:r>
        <w:r>
          <w:tab/>
        </w:r>
        <w:r w:rsidRPr="009F5444">
          <w:t>instytucj</w:t>
        </w:r>
        <w:r w:rsidR="005F4F7F">
          <w:t>e</w:t>
        </w:r>
        <w:del w:id="65" w:author="Autor">
          <w:r w:rsidRPr="009F5444" w:rsidDel="005F4F7F">
            <w:delText>om</w:delText>
          </w:r>
        </w:del>
        <w:r w:rsidRPr="009F5444">
          <w:t xml:space="preserve"> oraz podmiot</w:t>
        </w:r>
        <w:r w:rsidR="005F4F7F">
          <w:t>y</w:t>
        </w:r>
        <w:del w:id="66" w:author="Autor">
          <w:r w:rsidRPr="009F5444" w:rsidDel="005F4F7F">
            <w:delText>om</w:delText>
          </w:r>
        </w:del>
        <w:r w:rsidRPr="009F5444">
          <w:t xml:space="preserve">, które przyznały uprawnienia na rzecz </w:t>
        </w:r>
        <w:r w:rsidRPr="00650BFC">
          <w:t>artystów zawodowych</w:t>
        </w:r>
        <w:r w:rsidR="005F4F7F">
          <w:t>, o których mowa w art. 49 ustawy</w:t>
        </w:r>
        <w:r>
          <w:t>.</w:t>
        </w:r>
      </w:ins>
    </w:p>
    <w:p w14:paraId="157D3CDA" w14:textId="6901C805" w:rsidR="005F4F7F" w:rsidRDefault="005F4F7F" w:rsidP="005F4F7F">
      <w:pPr>
        <w:pStyle w:val="USTustnpkodeksu"/>
        <w:rPr>
          <w:ins w:id="67" w:author="Autor"/>
        </w:rPr>
      </w:pPr>
      <w:ins w:id="68" w:author="Autor">
        <w:r>
          <w:t>3. Utworzenie konta w systemie jest czynnością materialno-techniczną</w:t>
        </w:r>
        <w:r w:rsidRPr="00182333">
          <w:t>.</w:t>
        </w:r>
      </w:ins>
    </w:p>
    <w:p w14:paraId="3F7BEBC3" w14:textId="7419BE6C" w:rsidR="008064C4" w:rsidRPr="008064C4" w:rsidRDefault="00650BFC" w:rsidP="008064C4">
      <w:pPr>
        <w:pStyle w:val="USTustnpkodeksu"/>
        <w:rPr>
          <w:ins w:id="69" w:author="Autor"/>
        </w:rPr>
      </w:pPr>
      <w:ins w:id="70" w:author="Autor">
        <w:r>
          <w:t xml:space="preserve">4. </w:t>
        </w:r>
        <w:r w:rsidR="008064C4" w:rsidRPr="008064C4">
          <w:t xml:space="preserve">W przypadku doręczania </w:t>
        </w:r>
        <w:r w:rsidR="009A727D">
          <w:t xml:space="preserve">decyzji i wniosków </w:t>
        </w:r>
        <w:r w:rsidR="008064C4" w:rsidRPr="008064C4">
          <w:t xml:space="preserve">przy wykorzystaniu </w:t>
        </w:r>
        <w:r w:rsidR="008064C4">
          <w:t>systemu</w:t>
        </w:r>
        <w:r w:rsidR="009A727D">
          <w:t xml:space="preserve"> s</w:t>
        </w:r>
        <w:del w:id="71" w:author="Autor">
          <w:r w:rsidR="009A727D" w:rsidDel="005F4F7F">
            <w:delText>a</w:delText>
          </w:r>
        </w:del>
        <w:r w:rsidR="005F4F7F">
          <w:t>ą</w:t>
        </w:r>
        <w:r w:rsidR="009A727D">
          <w:t xml:space="preserve"> one doręczone w chwili</w:t>
        </w:r>
        <w:r w:rsidR="008064C4" w:rsidRPr="008064C4">
          <w:t>:</w:t>
        </w:r>
      </w:ins>
    </w:p>
    <w:p w14:paraId="5F7ECD8F" w14:textId="13078103" w:rsidR="008064C4" w:rsidRPr="008064C4" w:rsidRDefault="008064C4" w:rsidP="002909DD">
      <w:pPr>
        <w:pStyle w:val="PKTpunkt"/>
        <w:rPr>
          <w:ins w:id="72" w:author="Autor"/>
        </w:rPr>
      </w:pPr>
      <w:ins w:id="73" w:author="Autor">
        <w:r w:rsidRPr="008064C4">
          <w:t>1)</w:t>
        </w:r>
        <w:r w:rsidR="00D83F45">
          <w:tab/>
        </w:r>
        <w:r w:rsidR="00DC7982">
          <w:t xml:space="preserve">skierowania ich w systemie do </w:t>
        </w:r>
        <w:r w:rsidR="00296CA4">
          <w:t>I</w:t>
        </w:r>
        <w:del w:id="74" w:author="Autor">
          <w:r w:rsidR="00DC7982" w:rsidDel="00296CA4">
            <w:delText>i</w:delText>
          </w:r>
        </w:del>
        <w:r w:rsidR="00DC7982">
          <w:t>zby lub organiza</w:t>
        </w:r>
        <w:r w:rsidR="00D83F45">
          <w:t>cji reprezentatywnych, jeśli są one ich adresatem;</w:t>
        </w:r>
      </w:ins>
    </w:p>
    <w:p w14:paraId="7455D953" w14:textId="7AF1E205" w:rsidR="00650BFC" w:rsidRDefault="008064C4" w:rsidP="002909DD">
      <w:pPr>
        <w:pStyle w:val="PKTpunkt"/>
        <w:rPr>
          <w:ins w:id="75" w:author="Autor"/>
        </w:rPr>
      </w:pPr>
      <w:ins w:id="76" w:author="Autor">
        <w:r w:rsidRPr="008064C4">
          <w:t>2)</w:t>
        </w:r>
        <w:r w:rsidR="00D83F45">
          <w:tab/>
          <w:t>odebrania ich w systemie przez adresata – w pozostałych przypadkach</w:t>
        </w:r>
        <w:r w:rsidRPr="008064C4">
          <w:t>.</w:t>
        </w:r>
      </w:ins>
    </w:p>
    <w:p w14:paraId="79B36A56" w14:textId="34137347" w:rsidR="00AE27F0" w:rsidRDefault="006F4BB1" w:rsidP="00AE27F0">
      <w:pPr>
        <w:pStyle w:val="USTustnpkodeksu"/>
      </w:pPr>
      <w:ins w:id="77" w:author="Autor">
        <w:r w:rsidRPr="002909DD">
          <w:rPr>
            <w:rStyle w:val="Ppogrubienie"/>
          </w:rPr>
          <w:t>Art. 38.</w:t>
        </w:r>
        <w:r>
          <w:t xml:space="preserve"> </w:t>
        </w:r>
      </w:ins>
      <w:del w:id="78" w:author="Autor">
        <w:r w:rsidR="00AE27F0" w:rsidDel="000E31F5">
          <w:delText>2</w:delText>
        </w:r>
      </w:del>
      <w:ins w:id="79" w:author="Autor">
        <w:r w:rsidR="000E31F5">
          <w:t>1</w:t>
        </w:r>
      </w:ins>
      <w:r w:rsidR="00AE27F0">
        <w:t xml:space="preserve">. Dyrektor Izby jest </w:t>
      </w:r>
      <w:r w:rsidR="00AE27F0" w:rsidRPr="00173441">
        <w:t xml:space="preserve">administratorem danych </w:t>
      </w:r>
      <w:r w:rsidR="00AE27F0">
        <w:t xml:space="preserve">osobowych </w:t>
      </w:r>
      <w:r w:rsidR="00AE27F0" w:rsidRPr="00173441">
        <w:t>i</w:t>
      </w:r>
      <w:r w:rsidR="00AE27F0">
        <w:t> </w:t>
      </w:r>
      <w:r w:rsidR="00AE27F0" w:rsidRPr="00173441">
        <w:t>informacji zgromadzonych w</w:t>
      </w:r>
      <w:r w:rsidR="00AE27F0">
        <w:t xml:space="preserve"> rejestrze </w:t>
      </w:r>
      <w:ins w:id="80" w:author="Autor">
        <w:r w:rsidR="00612D0F">
          <w:t xml:space="preserve">artystów </w:t>
        </w:r>
      </w:ins>
      <w:r w:rsidR="00AE27F0">
        <w:t>i jest odpowiedzialny za ich poprawność.</w:t>
      </w:r>
    </w:p>
    <w:p w14:paraId="730356AE" w14:textId="4B3817C5" w:rsidR="00AE27F0" w:rsidRPr="00182333" w:rsidRDefault="00AE27F0" w:rsidP="00AE27F0">
      <w:pPr>
        <w:pStyle w:val="USTustnpkodeksu"/>
      </w:pPr>
      <w:del w:id="81" w:author="Autor">
        <w:r w:rsidDel="000E31F5">
          <w:lastRenderedPageBreak/>
          <w:delText>3</w:delText>
        </w:r>
      </w:del>
      <w:ins w:id="82" w:author="Autor">
        <w:r w:rsidR="000E31F5">
          <w:t>2</w:t>
        </w:r>
      </w:ins>
      <w:r w:rsidRPr="00182333">
        <w:t>. W</w:t>
      </w:r>
      <w:r>
        <w:t> </w:t>
      </w:r>
      <w:ins w:id="83" w:author="Autor">
        <w:r w:rsidR="00612D0F">
          <w:t>rejestrze artystów</w:t>
        </w:r>
      </w:ins>
      <w:del w:id="84" w:author="Autor">
        <w:r w:rsidDel="00612D0F">
          <w:delText>systemie</w:delText>
        </w:r>
      </w:del>
      <w:r w:rsidRPr="00182333">
        <w:t xml:space="preserve"> zbiera się informacje o:</w:t>
      </w:r>
    </w:p>
    <w:p w14:paraId="622151B6" w14:textId="16335F87" w:rsidR="00AE27F0" w:rsidRDefault="00AE27F0" w:rsidP="00AE27F0">
      <w:pPr>
        <w:pStyle w:val="PKTpunkt"/>
      </w:pPr>
      <w:r w:rsidRPr="00182333">
        <w:t>1)</w:t>
      </w:r>
      <w:r w:rsidRPr="00182333">
        <w:tab/>
      </w:r>
      <w:r>
        <w:t>osobach ubiegających się o potwierdzenie dorobku artystycznego:</w:t>
      </w:r>
    </w:p>
    <w:p w14:paraId="3348A0BD" w14:textId="4D9C353C" w:rsidR="00AE27F0" w:rsidRDefault="00AE27F0" w:rsidP="00AE27F0">
      <w:pPr>
        <w:pStyle w:val="LITlitera"/>
      </w:pPr>
      <w:r>
        <w:t>a)</w:t>
      </w:r>
      <w:r>
        <w:tab/>
      </w:r>
      <w:r w:rsidRPr="00182333">
        <w:t>imieniu i</w:t>
      </w:r>
      <w:r>
        <w:t> </w:t>
      </w:r>
      <w:r w:rsidRPr="00182333">
        <w:t>nazwisku</w:t>
      </w:r>
      <w:r>
        <w:t>,</w:t>
      </w:r>
    </w:p>
    <w:p w14:paraId="044B428A" w14:textId="77777777" w:rsidR="00AE27F0" w:rsidRDefault="00AE27F0" w:rsidP="00AE27F0">
      <w:pPr>
        <w:pStyle w:val="LITlitera"/>
      </w:pPr>
      <w:r>
        <w:t>b)</w:t>
      </w:r>
      <w:r>
        <w:tab/>
      </w:r>
      <w:r w:rsidRPr="00182333">
        <w:t>adresie zamieszkania</w:t>
      </w:r>
      <w:r>
        <w:t>,</w:t>
      </w:r>
    </w:p>
    <w:p w14:paraId="56444D5F" w14:textId="5FDF4409" w:rsidR="00AE27F0" w:rsidRDefault="00AE27F0" w:rsidP="00AE27F0">
      <w:pPr>
        <w:pStyle w:val="LITlitera"/>
      </w:pPr>
      <w:r>
        <w:t>c)</w:t>
      </w:r>
      <w:r>
        <w:tab/>
      </w:r>
      <w:r w:rsidRPr="00182333">
        <w:t>numerze PESEL, a</w:t>
      </w:r>
      <w:r>
        <w:t> </w:t>
      </w:r>
      <w:r w:rsidRPr="00182333">
        <w:t>w</w:t>
      </w:r>
      <w:r>
        <w:t> </w:t>
      </w:r>
      <w:r w:rsidRPr="00182333">
        <w:t>razie gdy nie nadano numeru PESEL – serii i</w:t>
      </w:r>
      <w:r>
        <w:t> </w:t>
      </w:r>
      <w:r w:rsidRPr="00182333">
        <w:t>numerze dokumentu potwierdzającego tożsamość oraz da</w:t>
      </w:r>
      <w:r>
        <w:t>cie</w:t>
      </w:r>
      <w:r w:rsidRPr="00182333">
        <w:t xml:space="preserve"> urodzenia</w:t>
      </w:r>
      <w:r>
        <w:t>,</w:t>
      </w:r>
    </w:p>
    <w:p w14:paraId="155919EB" w14:textId="6EF002C3" w:rsidR="00AE27F0" w:rsidRDefault="00AE27F0" w:rsidP="00AE27F0">
      <w:pPr>
        <w:pStyle w:val="LITlitera"/>
      </w:pPr>
      <w:r>
        <w:t>d)</w:t>
      </w:r>
      <w:r>
        <w:tab/>
      </w:r>
      <w:r w:rsidRPr="006A7FB4">
        <w:t>adres</w:t>
      </w:r>
      <w:r>
        <w:t>ie</w:t>
      </w:r>
      <w:r w:rsidRPr="006A7FB4">
        <w:t xml:space="preserve"> poczty elektronicznej i</w:t>
      </w:r>
      <w:r>
        <w:t> </w:t>
      </w:r>
      <w:r w:rsidRPr="006A7FB4">
        <w:t>numer</w:t>
      </w:r>
      <w:r>
        <w:t>ze</w:t>
      </w:r>
      <w:r w:rsidRPr="006A7FB4">
        <w:t xml:space="preserve"> telefonu</w:t>
      </w:r>
      <w:r>
        <w:t>,</w:t>
      </w:r>
      <w:r w:rsidRPr="00DF334B">
        <w:t xml:space="preserve"> o</w:t>
      </w:r>
      <w:r>
        <w:t> </w:t>
      </w:r>
      <w:r w:rsidRPr="00DF334B">
        <w:t>ile je posiad</w:t>
      </w:r>
      <w:r>
        <w:t>ają</w:t>
      </w:r>
    </w:p>
    <w:p w14:paraId="16440F23" w14:textId="064615C3" w:rsidR="00AE27F0" w:rsidRDefault="00AE27F0" w:rsidP="00AE27F0">
      <w:pPr>
        <w:pStyle w:val="LITlitera"/>
      </w:pPr>
      <w:r>
        <w:t>e)</w:t>
      </w:r>
      <w:r>
        <w:tab/>
        <w:t>wniosku o potwierdzenie dorobku artystycznego</w:t>
      </w:r>
      <w:r w:rsidRPr="00182333">
        <w:t>;</w:t>
      </w:r>
    </w:p>
    <w:p w14:paraId="4C055F1F" w14:textId="77777777" w:rsidR="00AE27F0" w:rsidRDefault="00AE27F0" w:rsidP="00AE27F0">
      <w:pPr>
        <w:pStyle w:val="PKTpunkt"/>
      </w:pPr>
      <w:r>
        <w:t>2)</w:t>
      </w:r>
      <w:r>
        <w:tab/>
        <w:t>artystach zawodowych:</w:t>
      </w:r>
    </w:p>
    <w:p w14:paraId="051F04F4" w14:textId="05ACAD9A" w:rsidR="00AE27F0" w:rsidRDefault="00AE27F0" w:rsidP="00AE27F0">
      <w:pPr>
        <w:pStyle w:val="LITlitera"/>
      </w:pPr>
      <w:r>
        <w:t>a)</w:t>
      </w:r>
      <w:r>
        <w:tab/>
      </w:r>
      <w:r w:rsidRPr="00182333">
        <w:t>imieniu i</w:t>
      </w:r>
      <w:r>
        <w:t> </w:t>
      </w:r>
      <w:r w:rsidRPr="00182333">
        <w:t>nazwisku artysty zawodowego</w:t>
      </w:r>
      <w:r>
        <w:t>,</w:t>
      </w:r>
    </w:p>
    <w:p w14:paraId="120DAC35" w14:textId="77777777" w:rsidR="00AE27F0" w:rsidRDefault="00AE27F0" w:rsidP="00AE27F0">
      <w:pPr>
        <w:pStyle w:val="LITlitera"/>
      </w:pPr>
      <w:r>
        <w:t>b)</w:t>
      </w:r>
      <w:r>
        <w:tab/>
      </w:r>
      <w:r w:rsidRPr="00182333">
        <w:t>adresie zamieszkania artysty zawodowego</w:t>
      </w:r>
      <w:r>
        <w:t>,</w:t>
      </w:r>
    </w:p>
    <w:p w14:paraId="31941D22" w14:textId="08C52D8C" w:rsidR="00AE27F0" w:rsidRDefault="00AE27F0" w:rsidP="00AE27F0">
      <w:pPr>
        <w:pStyle w:val="LITlitera"/>
      </w:pPr>
      <w:r>
        <w:t>c)</w:t>
      </w:r>
      <w:r>
        <w:tab/>
      </w:r>
      <w:r w:rsidRPr="00182333">
        <w:t>numerze PESEL, a</w:t>
      </w:r>
      <w:r>
        <w:t> </w:t>
      </w:r>
      <w:r w:rsidRPr="00182333">
        <w:t>w</w:t>
      </w:r>
      <w:r>
        <w:t> </w:t>
      </w:r>
      <w:r w:rsidRPr="00182333">
        <w:t>razie gdy nie nadano numeru PESEL – serii i</w:t>
      </w:r>
      <w:r>
        <w:t> </w:t>
      </w:r>
      <w:r w:rsidRPr="00182333">
        <w:t>numerze dokumentu potwierdzającego tożsamość oraz da</w:t>
      </w:r>
      <w:r>
        <w:t>cie</w:t>
      </w:r>
      <w:r w:rsidRPr="00182333">
        <w:t xml:space="preserve"> urodzenia artysty zawodowego</w:t>
      </w:r>
      <w:r>
        <w:t>,</w:t>
      </w:r>
    </w:p>
    <w:p w14:paraId="59FEEB0C" w14:textId="406DDED8" w:rsidR="000071A7" w:rsidRDefault="00AE27F0" w:rsidP="00AE27F0">
      <w:pPr>
        <w:pStyle w:val="LITlitera"/>
        <w:rPr>
          <w:ins w:id="85" w:author="Autor"/>
        </w:rPr>
      </w:pPr>
      <w:r>
        <w:t>d)</w:t>
      </w:r>
      <w:r>
        <w:tab/>
      </w:r>
      <w:r w:rsidRPr="006A7FB4">
        <w:t>adres</w:t>
      </w:r>
      <w:r>
        <w:t>ie</w:t>
      </w:r>
      <w:r w:rsidRPr="006A7FB4">
        <w:t xml:space="preserve"> poczty elektronicznej i</w:t>
      </w:r>
      <w:r>
        <w:t> </w:t>
      </w:r>
      <w:r w:rsidRPr="006A7FB4">
        <w:t>numer</w:t>
      </w:r>
      <w:r>
        <w:t>ze</w:t>
      </w:r>
      <w:r w:rsidRPr="006A7FB4">
        <w:t xml:space="preserve"> telefonu</w:t>
      </w:r>
      <w:r w:rsidRPr="00DF334B">
        <w:t xml:space="preserve"> o</w:t>
      </w:r>
      <w:r>
        <w:t> </w:t>
      </w:r>
      <w:r w:rsidRPr="00DF334B">
        <w:t>ile je posiad</w:t>
      </w:r>
      <w:r>
        <w:t>a</w:t>
      </w:r>
      <w:ins w:id="86" w:author="Autor">
        <w:r w:rsidR="000071A7">
          <w:t>,</w:t>
        </w:r>
      </w:ins>
    </w:p>
    <w:p w14:paraId="1A2E7DD1" w14:textId="621A2B64" w:rsidR="00AE27F0" w:rsidRPr="00182333" w:rsidRDefault="000071A7" w:rsidP="00AE27F0">
      <w:pPr>
        <w:pStyle w:val="LITlitera"/>
      </w:pPr>
      <w:ins w:id="87" w:author="Autor">
        <w:r>
          <w:t>e)</w:t>
        </w:r>
        <w:r>
          <w:tab/>
          <w:t>obsługującej artystę zawodowego organizacji reprezentatywnej</w:t>
        </w:r>
      </w:ins>
      <w:r w:rsidR="00AE27F0" w:rsidRPr="00182333">
        <w:t>;</w:t>
      </w:r>
    </w:p>
    <w:p w14:paraId="049D73F3" w14:textId="77777777" w:rsidR="00AE27F0" w:rsidRDefault="00AE27F0" w:rsidP="00AE27F0">
      <w:pPr>
        <w:pStyle w:val="PKTpunkt"/>
      </w:pPr>
      <w:r>
        <w:t>3</w:t>
      </w:r>
      <w:r w:rsidRPr="00182333">
        <w:t>)</w:t>
      </w:r>
      <w:r w:rsidRPr="00182333">
        <w:tab/>
      </w:r>
      <w:r>
        <w:t>u</w:t>
      </w:r>
      <w:r w:rsidRPr="00182333">
        <w:t>prawnie</w:t>
      </w:r>
      <w:r>
        <w:t>niach</w:t>
      </w:r>
      <w:r w:rsidRPr="00182333">
        <w:t xml:space="preserve"> artysty zawodowego</w:t>
      </w:r>
      <w:r>
        <w:t xml:space="preserve">: </w:t>
      </w:r>
    </w:p>
    <w:p w14:paraId="2775ED86" w14:textId="77777777" w:rsidR="00AE27F0" w:rsidRPr="00C83099" w:rsidRDefault="00AE27F0" w:rsidP="00AE27F0">
      <w:pPr>
        <w:pStyle w:val="LITlitera"/>
      </w:pPr>
      <w:r w:rsidRPr="00C83099">
        <w:t>a)</w:t>
      </w:r>
      <w:r w:rsidRPr="00C83099">
        <w:tab/>
        <w:t>dacie początkowej uzyskania uprawnień artysty zawodowego;</w:t>
      </w:r>
    </w:p>
    <w:p w14:paraId="7225E2A7" w14:textId="77777777" w:rsidR="00AE27F0" w:rsidRPr="00C83099" w:rsidRDefault="00AE27F0" w:rsidP="00AE27F0">
      <w:pPr>
        <w:pStyle w:val="LITlitera"/>
      </w:pPr>
      <w:r w:rsidRPr="00C83099">
        <w:t>b)</w:t>
      </w:r>
      <w:r w:rsidRPr="00C83099">
        <w:tab/>
        <w:t>dacie końcowej posiadania uprawnień artysty zawodowego;</w:t>
      </w:r>
    </w:p>
    <w:p w14:paraId="32750A9E" w14:textId="2FC19940" w:rsidR="00AE27F0" w:rsidRPr="00C83099" w:rsidRDefault="00AE27F0" w:rsidP="00AE27F0">
      <w:pPr>
        <w:pStyle w:val="LITlitera"/>
      </w:pPr>
      <w:r w:rsidRPr="00C83099">
        <w:t>c)</w:t>
      </w:r>
      <w:r w:rsidRPr="00C83099">
        <w:tab/>
        <w:t>przeprowadzonych aktualizacjach uprawnień artysty zawodowego: i</w:t>
      </w:r>
      <w:r>
        <w:t> </w:t>
      </w:r>
      <w:r w:rsidRPr="00C83099">
        <w:t>okresie obowiązywania aktualizacji uprawnień;</w:t>
      </w:r>
    </w:p>
    <w:p w14:paraId="4F25233E" w14:textId="77777777" w:rsidR="00AE27F0" w:rsidRPr="00C83099" w:rsidRDefault="00AE27F0" w:rsidP="00AE27F0">
      <w:pPr>
        <w:pStyle w:val="LITlitera"/>
      </w:pPr>
      <w:r w:rsidRPr="00C83099">
        <w:t>d)</w:t>
      </w:r>
      <w:r w:rsidRPr="00C83099">
        <w:tab/>
        <w:t>bezterminowym potwierdzeniu uprawnień artysty zawodowego;</w:t>
      </w:r>
    </w:p>
    <w:p w14:paraId="5EC5E52D" w14:textId="5B3FBC5B" w:rsidR="00AE27F0" w:rsidRDefault="00AE27F0" w:rsidP="00AE27F0">
      <w:pPr>
        <w:pStyle w:val="LITlitera"/>
      </w:pPr>
      <w:r w:rsidRPr="00C83099">
        <w:t>e)</w:t>
      </w:r>
      <w:r w:rsidRPr="00C83099">
        <w:tab/>
        <w:t>zawieszeniu lub wznowieniu uprawnień artysty zawodowego: dacie początkowej i</w:t>
      </w:r>
      <w:r>
        <w:t> </w:t>
      </w:r>
      <w:r w:rsidRPr="00C83099">
        <w:t>końcowej</w:t>
      </w:r>
      <w:r>
        <w:t xml:space="preserve"> zawieszenia uprawnień</w:t>
      </w:r>
      <w:r w:rsidRPr="00182333">
        <w:t>;</w:t>
      </w:r>
    </w:p>
    <w:p w14:paraId="68F5DF83" w14:textId="77777777" w:rsidR="00AE27F0" w:rsidRDefault="00AE27F0" w:rsidP="00AE27F0">
      <w:pPr>
        <w:pStyle w:val="PKTpunkt"/>
      </w:pPr>
      <w:r>
        <w:t>4</w:t>
      </w:r>
      <w:r w:rsidRPr="00182333">
        <w:t>)</w:t>
      </w:r>
      <w:r w:rsidRPr="00182333">
        <w:tab/>
      </w:r>
      <w:r>
        <w:t xml:space="preserve">procesie potwierdzania uprawnień artysty zawodowego: </w:t>
      </w:r>
    </w:p>
    <w:p w14:paraId="3B8CA192" w14:textId="09BB3E45" w:rsidR="00AE27F0" w:rsidRPr="00C83099" w:rsidRDefault="00AE27F0" w:rsidP="00AE27F0">
      <w:pPr>
        <w:pStyle w:val="LITlitera"/>
      </w:pPr>
      <w:r w:rsidRPr="00C83099">
        <w:t>a)</w:t>
      </w:r>
      <w:r w:rsidRPr="00C83099">
        <w:tab/>
      </w:r>
      <w:r w:rsidRPr="005A2467">
        <w:t>dane osób uczestniczących w</w:t>
      </w:r>
      <w:r>
        <w:t> </w:t>
      </w:r>
      <w:r w:rsidRPr="005A2467">
        <w:t>ocenie dorobku artystycznego</w:t>
      </w:r>
      <w:r>
        <w:t xml:space="preserve"> w organizacji reprezentatywnej</w:t>
      </w:r>
      <w:r w:rsidRPr="005A2467">
        <w:t>: w</w:t>
      </w:r>
      <w:r>
        <w:t> </w:t>
      </w:r>
      <w:r w:rsidRPr="005A2467">
        <w:t>tym: imię, nazwisko, datę urodzenia, adres miejsca zamieszkania</w:t>
      </w:r>
      <w:r>
        <w:t>,</w:t>
      </w:r>
    </w:p>
    <w:p w14:paraId="1D1F36FB" w14:textId="5EB47455" w:rsidR="00AE27F0" w:rsidRDefault="00AE27F0" w:rsidP="00AE27F0">
      <w:pPr>
        <w:pStyle w:val="LITlitera"/>
      </w:pPr>
      <w:r w:rsidRPr="00C83099">
        <w:t>b)</w:t>
      </w:r>
      <w:r w:rsidRPr="00C83099">
        <w:tab/>
      </w:r>
      <w:r w:rsidRPr="000875B8">
        <w:t>protokół z</w:t>
      </w:r>
      <w:r>
        <w:t> </w:t>
      </w:r>
      <w:r w:rsidRPr="000875B8">
        <w:t>czynności podjętych w</w:t>
      </w:r>
      <w:r>
        <w:t> </w:t>
      </w:r>
      <w:r w:rsidRPr="000875B8">
        <w:t>postępowaniu o</w:t>
      </w:r>
      <w:r>
        <w:t> </w:t>
      </w:r>
      <w:r w:rsidRPr="000875B8">
        <w:t>wydanie poświadczenia</w:t>
      </w:r>
      <w:r>
        <w:t>,</w:t>
      </w:r>
    </w:p>
    <w:p w14:paraId="518D05F6" w14:textId="77777777" w:rsidR="00AE27F0" w:rsidRDefault="00AE27F0" w:rsidP="00AE27F0">
      <w:pPr>
        <w:pStyle w:val="LITlitera"/>
      </w:pPr>
      <w:r>
        <w:t>c)</w:t>
      </w:r>
      <w:r>
        <w:tab/>
      </w:r>
      <w:r w:rsidRPr="00182333">
        <w:t xml:space="preserve">poświadczenie potwierdzające dorobek artystyczny </w:t>
      </w:r>
      <w:r>
        <w:t>wydane</w:t>
      </w:r>
      <w:r w:rsidRPr="00182333">
        <w:t xml:space="preserve"> przez organizację reprezentatywną </w:t>
      </w:r>
      <w:r>
        <w:t>lub odmowa wydania poświadczenia,</w:t>
      </w:r>
    </w:p>
    <w:p w14:paraId="2A2A92D9" w14:textId="77777777" w:rsidR="00AE27F0" w:rsidRDefault="00AE27F0" w:rsidP="00AE27F0">
      <w:pPr>
        <w:pStyle w:val="LITlitera"/>
      </w:pPr>
      <w:r>
        <w:t>d)</w:t>
      </w:r>
      <w:r>
        <w:tab/>
      </w:r>
      <w:r w:rsidRPr="00182333">
        <w:t xml:space="preserve">poświadczenie potwierdzające dorobek artystyczny </w:t>
      </w:r>
      <w:r>
        <w:t>wydane</w:t>
      </w:r>
      <w:r w:rsidRPr="00182333">
        <w:t xml:space="preserve"> przez </w:t>
      </w:r>
      <w:r>
        <w:t>Radę Izby</w:t>
      </w:r>
      <w:r w:rsidRPr="00182333">
        <w:t xml:space="preserve"> </w:t>
      </w:r>
      <w:r>
        <w:t>lub odmowa wydania poświadczenia,</w:t>
      </w:r>
    </w:p>
    <w:p w14:paraId="3E505890" w14:textId="77777777" w:rsidR="00AE27F0" w:rsidRDefault="00AE27F0" w:rsidP="00AE27F0">
      <w:pPr>
        <w:pStyle w:val="LITlitera"/>
      </w:pPr>
      <w:r>
        <w:lastRenderedPageBreak/>
        <w:t>e)</w:t>
      </w:r>
      <w:r>
        <w:tab/>
      </w:r>
      <w:r w:rsidRPr="00182333">
        <w:t>dyplom ukończenia studiów drugiego stopnia lub jednolitych studiów magisterskich uczelni artystycznych lub dyplom ukończenia ogólnokształcącej szkoły baletowej</w:t>
      </w:r>
      <w:r>
        <w:t>,</w:t>
      </w:r>
    </w:p>
    <w:p w14:paraId="2B625BF6" w14:textId="65549E08" w:rsidR="00AE27F0" w:rsidRPr="00182333" w:rsidRDefault="00AE27F0" w:rsidP="00AE27F0">
      <w:pPr>
        <w:pStyle w:val="LITlitera"/>
      </w:pPr>
      <w:r>
        <w:t>f)</w:t>
      </w:r>
      <w:r>
        <w:tab/>
        <w:t>decyzjach wydanych w procesie potwierdzania i aktualizacji uprawnień artysty zawodowego;</w:t>
      </w:r>
    </w:p>
    <w:p w14:paraId="776EC96D" w14:textId="5A114919" w:rsidR="00AE27F0" w:rsidRPr="00182333" w:rsidRDefault="00AE27F0" w:rsidP="00AE27F0">
      <w:pPr>
        <w:pStyle w:val="PKTpunkt"/>
      </w:pPr>
      <w:r>
        <w:t>5</w:t>
      </w:r>
      <w:r w:rsidRPr="00182333">
        <w:t>)</w:t>
      </w:r>
      <w:r w:rsidRPr="00182333">
        <w:tab/>
        <w:t>osiąganych przez artystów przychodach z</w:t>
      </w:r>
      <w:r>
        <w:t> </w:t>
      </w:r>
      <w:r w:rsidRPr="00182333">
        <w:t>działalności twórczej lub wykonawstwa artystycznego</w:t>
      </w:r>
      <w:r>
        <w:t>, o których informują artyści aktualizując uprawnienia artysty zawodowego i występując o przyznanie dopłaty</w:t>
      </w:r>
      <w:r w:rsidRPr="00182333">
        <w:t>;</w:t>
      </w:r>
    </w:p>
    <w:p w14:paraId="70324B5D" w14:textId="5EC3E6B3" w:rsidR="00AE27F0" w:rsidRPr="00182333" w:rsidRDefault="00AE27F0" w:rsidP="00AE27F0">
      <w:pPr>
        <w:pStyle w:val="PKTpunkt"/>
      </w:pPr>
      <w:r>
        <w:t>6)</w:t>
      </w:r>
      <w:r w:rsidRPr="00182333">
        <w:tab/>
        <w:t>przyznanych Dopłatach</w:t>
      </w:r>
      <w:r>
        <w:t>: wysokości przyznania dopłaty i okresowi, na który została przyznana</w:t>
      </w:r>
      <w:r w:rsidRPr="00182333">
        <w:t>;</w:t>
      </w:r>
      <w:r w:rsidRPr="00BC45F8">
        <w:t xml:space="preserve"> </w:t>
      </w:r>
      <w:r w:rsidRPr="00182333">
        <w:t>liczebności poszczególnych zawodów artystycznych, dla których ustalana jest reprezentatywność;</w:t>
      </w:r>
    </w:p>
    <w:p w14:paraId="548216DC" w14:textId="77777777" w:rsidR="00AE27F0" w:rsidRPr="00182333" w:rsidRDefault="00AE27F0" w:rsidP="00AE27F0">
      <w:pPr>
        <w:pStyle w:val="PKTpunkt"/>
      </w:pPr>
      <w:r>
        <w:t>7)</w:t>
      </w:r>
      <w:r>
        <w:tab/>
      </w:r>
      <w:r w:rsidRPr="00182333">
        <w:t xml:space="preserve">wydanych </w:t>
      </w:r>
      <w:r>
        <w:t>K</w:t>
      </w:r>
      <w:r w:rsidRPr="00182333">
        <w:t>artach artysty zawodowego;</w:t>
      </w:r>
    </w:p>
    <w:p w14:paraId="1DB3DB4D" w14:textId="77777777" w:rsidR="00AE27F0" w:rsidRPr="00182333" w:rsidRDefault="00AE27F0" w:rsidP="00AE27F0">
      <w:pPr>
        <w:pStyle w:val="PKTpunkt"/>
      </w:pPr>
      <w:r>
        <w:t>8</w:t>
      </w:r>
      <w:r w:rsidRPr="00182333">
        <w:t>)</w:t>
      </w:r>
      <w:r w:rsidRPr="00182333">
        <w:tab/>
        <w:t>numerze rachunku składkowego płatnika, jeżeli artyście zawodowemu przyznana została Dopłata</w:t>
      </w:r>
      <w:r>
        <w:t>;</w:t>
      </w:r>
    </w:p>
    <w:p w14:paraId="17F0E999" w14:textId="77777777" w:rsidR="00AE27F0" w:rsidRPr="00182333" w:rsidRDefault="00AE27F0" w:rsidP="00AE27F0">
      <w:pPr>
        <w:pStyle w:val="PKTpunkt"/>
      </w:pPr>
      <w:r>
        <w:t>9)</w:t>
      </w:r>
      <w:r>
        <w:tab/>
      </w:r>
      <w:r w:rsidRPr="00182333">
        <w:t>liczbie artystów zawodowych obsługiwanych przez poszczególne organizacje;</w:t>
      </w:r>
    </w:p>
    <w:p w14:paraId="103E5725" w14:textId="77777777" w:rsidR="00AE27F0" w:rsidRPr="00182333" w:rsidRDefault="00AE27F0" w:rsidP="00AE27F0">
      <w:pPr>
        <w:pStyle w:val="PKTpunkt"/>
      </w:pPr>
      <w:r>
        <w:t>10</w:t>
      </w:r>
      <w:r w:rsidRPr="00182333">
        <w:t>)</w:t>
      </w:r>
      <w:r w:rsidRPr="00182333">
        <w:tab/>
        <w:t>organizacjach:</w:t>
      </w:r>
    </w:p>
    <w:p w14:paraId="42A1E1A3" w14:textId="2785E9D8" w:rsidR="00AE27F0" w:rsidRPr="00182333" w:rsidRDefault="00AE27F0" w:rsidP="00AE27F0">
      <w:pPr>
        <w:pStyle w:val="LITlitera"/>
      </w:pPr>
      <w:r w:rsidRPr="00182333">
        <w:t>a</w:t>
      </w:r>
      <w:del w:id="88" w:author="Autor">
        <w:r w:rsidRPr="00182333" w:rsidDel="000071A7">
          <w:delText xml:space="preserve">) </w:delText>
        </w:r>
      </w:del>
      <w:ins w:id="89" w:author="Autor">
        <w:r w:rsidR="000071A7" w:rsidRPr="00182333">
          <w:t>)</w:t>
        </w:r>
        <w:r w:rsidR="000071A7">
          <w:tab/>
        </w:r>
      </w:ins>
      <w:r w:rsidRPr="00182333">
        <w:t>naz</w:t>
      </w:r>
      <w:r>
        <w:t>wie</w:t>
      </w:r>
      <w:r w:rsidRPr="00182333">
        <w:t xml:space="preserve"> organizacji,</w:t>
      </w:r>
    </w:p>
    <w:p w14:paraId="5759F0B9" w14:textId="136DB11A" w:rsidR="00AE27F0" w:rsidRPr="00182333" w:rsidRDefault="00AE27F0" w:rsidP="00AE27F0">
      <w:pPr>
        <w:pStyle w:val="LITlitera"/>
      </w:pPr>
      <w:r w:rsidRPr="00182333">
        <w:t>b</w:t>
      </w:r>
      <w:del w:id="90" w:author="Autor">
        <w:r w:rsidRPr="00182333" w:rsidDel="000071A7">
          <w:delText xml:space="preserve">) </w:delText>
        </w:r>
      </w:del>
      <w:ins w:id="91" w:author="Autor">
        <w:r w:rsidR="000071A7" w:rsidRPr="00182333">
          <w:t>)</w:t>
        </w:r>
        <w:r w:rsidR="000071A7">
          <w:tab/>
        </w:r>
      </w:ins>
      <w:r w:rsidRPr="00182333">
        <w:t>numer</w:t>
      </w:r>
      <w:r>
        <w:t>ze</w:t>
      </w:r>
      <w:r w:rsidRPr="00182333">
        <w:t xml:space="preserve"> KRS organizacji w</w:t>
      </w:r>
      <w:r>
        <w:t> </w:t>
      </w:r>
      <w:r w:rsidRPr="00182333">
        <w:t>Krajowym Rejestrze Sądowym,</w:t>
      </w:r>
    </w:p>
    <w:p w14:paraId="3074C020" w14:textId="3E2D5652" w:rsidR="00AE27F0" w:rsidRPr="00182333" w:rsidRDefault="00AE27F0" w:rsidP="00AE27F0">
      <w:pPr>
        <w:pStyle w:val="LITlitera"/>
      </w:pPr>
      <w:r w:rsidRPr="00182333">
        <w:t>c</w:t>
      </w:r>
      <w:del w:id="92" w:author="Autor">
        <w:r w:rsidRPr="00182333" w:rsidDel="000071A7">
          <w:delText xml:space="preserve">) </w:delText>
        </w:r>
      </w:del>
      <w:ins w:id="93" w:author="Autor">
        <w:r w:rsidR="000071A7" w:rsidRPr="00182333">
          <w:t>)</w:t>
        </w:r>
        <w:r w:rsidR="000071A7">
          <w:tab/>
        </w:r>
      </w:ins>
      <w:r w:rsidRPr="00182333">
        <w:t>adres</w:t>
      </w:r>
      <w:r>
        <w:t>ie</w:t>
      </w:r>
      <w:r w:rsidRPr="00182333">
        <w:t xml:space="preserve"> siedziby organizacji,</w:t>
      </w:r>
    </w:p>
    <w:p w14:paraId="09FB5A14" w14:textId="5D88C8F5" w:rsidR="00AE27F0" w:rsidRPr="00182333" w:rsidRDefault="00AE27F0" w:rsidP="00AE27F0">
      <w:pPr>
        <w:pStyle w:val="LITlitera"/>
      </w:pPr>
      <w:r w:rsidRPr="00182333">
        <w:t>d)</w:t>
      </w:r>
      <w:ins w:id="94" w:author="Autor">
        <w:r w:rsidR="000071A7">
          <w:tab/>
        </w:r>
      </w:ins>
      <w:del w:id="95" w:author="Autor">
        <w:r w:rsidRPr="00182333" w:rsidDel="000071A7">
          <w:delText xml:space="preserve"> </w:delText>
        </w:r>
      </w:del>
      <w:r w:rsidRPr="00182333">
        <w:t>termin</w:t>
      </w:r>
      <w:r>
        <w:t>ie</w:t>
      </w:r>
      <w:r w:rsidRPr="00182333">
        <w:t xml:space="preserve"> wpisania do </w:t>
      </w:r>
      <w:r>
        <w:t>systemu</w:t>
      </w:r>
      <w:r w:rsidRPr="00182333">
        <w:t>,</w:t>
      </w:r>
    </w:p>
    <w:p w14:paraId="1714DECF" w14:textId="0901C21D" w:rsidR="0016482D" w:rsidRDefault="00AE27F0" w:rsidP="00AE27F0">
      <w:pPr>
        <w:pStyle w:val="LITlitera"/>
        <w:rPr>
          <w:ins w:id="96" w:author="Autor"/>
        </w:rPr>
      </w:pPr>
      <w:r w:rsidRPr="00182333">
        <w:t>e</w:t>
      </w:r>
      <w:del w:id="97" w:author="Autor">
        <w:r w:rsidRPr="00182333" w:rsidDel="00157F4E">
          <w:delText xml:space="preserve">) </w:delText>
        </w:r>
      </w:del>
      <w:ins w:id="98" w:author="Autor">
        <w:r w:rsidR="00157F4E" w:rsidRPr="00182333">
          <w:t>)</w:t>
        </w:r>
        <w:r w:rsidR="00157F4E">
          <w:tab/>
        </w:r>
      </w:ins>
      <w:r w:rsidRPr="00182333">
        <w:t>termin</w:t>
      </w:r>
      <w:r>
        <w:t>ie</w:t>
      </w:r>
      <w:r w:rsidRPr="00182333">
        <w:t xml:space="preserve"> uzyskania lub utraty statusu organizacji reprezentatywnej</w:t>
      </w:r>
      <w:ins w:id="99" w:author="Autor">
        <w:r w:rsidR="0016482D">
          <w:t>,</w:t>
        </w:r>
      </w:ins>
    </w:p>
    <w:p w14:paraId="46B1E499" w14:textId="751D017A" w:rsidR="00296CA4" w:rsidRDefault="0016482D" w:rsidP="00AE27F0">
      <w:pPr>
        <w:pStyle w:val="LITlitera"/>
        <w:rPr>
          <w:ins w:id="100" w:author="Autor"/>
        </w:rPr>
      </w:pPr>
      <w:ins w:id="101" w:author="Autor">
        <w:r>
          <w:t>f)</w:t>
        </w:r>
        <w:r>
          <w:tab/>
        </w:r>
        <w:del w:id="102" w:author="Autor">
          <w:r w:rsidDel="00296CA4">
            <w:delText>przedstawicielach</w:delText>
          </w:r>
        </w:del>
        <w:r w:rsidR="00296CA4">
          <w:t>administratorach i reprezentantach</w:t>
        </w:r>
        <w:r>
          <w:t xml:space="preserve"> organizacji</w:t>
        </w:r>
        <w:r w:rsidR="00296CA4">
          <w:t>, o których mowa w art. 37 ust. 2 pkt 4.</w:t>
        </w:r>
      </w:ins>
    </w:p>
    <w:p w14:paraId="0ABB6B90" w14:textId="72E5BE74" w:rsidR="00AE27F0" w:rsidRPr="00182333" w:rsidDel="00296CA4" w:rsidRDefault="0016482D" w:rsidP="00AE27F0">
      <w:pPr>
        <w:pStyle w:val="LITlitera"/>
        <w:rPr>
          <w:del w:id="103" w:author="Autor"/>
        </w:rPr>
      </w:pPr>
      <w:ins w:id="104" w:author="Autor">
        <w:del w:id="105" w:author="Autor">
          <w:r w:rsidDel="00296CA4">
            <w:delText xml:space="preserve"> upoważnionych do dokonywania czynności w systemie</w:delText>
          </w:r>
        </w:del>
      </w:ins>
      <w:del w:id="106" w:author="Autor">
        <w:r w:rsidR="00AE27F0" w:rsidRPr="00182333" w:rsidDel="00296CA4">
          <w:delText>.</w:delText>
        </w:r>
      </w:del>
    </w:p>
    <w:p w14:paraId="531A32ED" w14:textId="684A83DF" w:rsidR="00AE27F0" w:rsidRPr="00613C84" w:rsidRDefault="00AE27F0" w:rsidP="00AE27F0">
      <w:pPr>
        <w:pStyle w:val="USTustnpkodeksu"/>
      </w:pPr>
      <w:del w:id="107" w:author="Autor">
        <w:r w:rsidDel="000E31F5">
          <w:delText>4</w:delText>
        </w:r>
      </w:del>
      <w:ins w:id="108" w:author="Autor">
        <w:r w:rsidR="000E31F5">
          <w:t>3</w:t>
        </w:r>
      </w:ins>
      <w:r w:rsidRPr="00613C84">
        <w:t xml:space="preserve">. </w:t>
      </w:r>
      <w:r>
        <w:t>Informacje, o których mowa w ust. </w:t>
      </w:r>
      <w:del w:id="109" w:author="Autor">
        <w:r w:rsidDel="000E31F5">
          <w:delText xml:space="preserve">3 </w:delText>
        </w:r>
      </w:del>
      <w:ins w:id="110" w:author="Autor">
        <w:r w:rsidR="000E31F5">
          <w:t xml:space="preserve">2 </w:t>
        </w:r>
      </w:ins>
      <w:r>
        <w:t>pkt 1</w:t>
      </w:r>
      <w:r>
        <w:noBreakHyphen/>
        <w:t>8 </w:t>
      </w:r>
      <w:r w:rsidRPr="00613C84">
        <w:t>są przetwarzane przez całe życie artysty zawodowego. Informacje osób, których uprawnienia nie zostały</w:t>
      </w:r>
      <w:r>
        <w:t xml:space="preserve"> nigdy</w:t>
      </w:r>
      <w:r w:rsidRPr="00613C84">
        <w:t xml:space="preserve"> potwierdzone, przetwarza się przez okres 2</w:t>
      </w:r>
      <w:r>
        <w:t> </w:t>
      </w:r>
      <w:r w:rsidRPr="00613C84">
        <w:t>lat od dnia, w</w:t>
      </w:r>
      <w:r>
        <w:t> </w:t>
      </w:r>
      <w:r w:rsidRPr="00613C84">
        <w:t xml:space="preserve">którym decyzja </w:t>
      </w:r>
      <w:r>
        <w:t>o odmowie potwierdzenia</w:t>
      </w:r>
      <w:r w:rsidRPr="00613C84">
        <w:t xml:space="preserve"> uprawnień artysty zawodowego stała się ostateczna.</w:t>
      </w:r>
    </w:p>
    <w:p w14:paraId="2F20901B" w14:textId="0BDA2A4E" w:rsidR="00AE27F0" w:rsidRPr="00613C84" w:rsidRDefault="00AE27F0" w:rsidP="00AE27F0">
      <w:pPr>
        <w:pStyle w:val="USTustnpkodeksu"/>
      </w:pPr>
      <w:del w:id="111" w:author="Autor">
        <w:r w:rsidDel="000E31F5">
          <w:delText>5</w:delText>
        </w:r>
      </w:del>
      <w:ins w:id="112" w:author="Autor">
        <w:r w:rsidR="000E31F5">
          <w:t>4</w:t>
        </w:r>
      </w:ins>
      <w:r w:rsidRPr="00613C84">
        <w:t>. Dane osobowe, o</w:t>
      </w:r>
      <w:r>
        <w:t> </w:t>
      </w:r>
      <w:r w:rsidRPr="00613C84">
        <w:t>których mowa w</w:t>
      </w:r>
      <w:r>
        <w:t> ust. </w:t>
      </w:r>
      <w:del w:id="113" w:author="Autor">
        <w:r w:rsidDel="000E31F5">
          <w:delText>3</w:delText>
        </w:r>
      </w:del>
      <w:ins w:id="114" w:author="Autor">
        <w:r w:rsidR="000E31F5">
          <w:t>2</w:t>
        </w:r>
      </w:ins>
      <w:r w:rsidRPr="00613C84">
        <w:t>, wraz z</w:t>
      </w:r>
      <w:r>
        <w:t> </w:t>
      </w:r>
      <w:r w:rsidRPr="00613C84">
        <w:t>wszystkimi dokumentami, usuwa się niezwłocznie po upływie okresów przetwarzania, o</w:t>
      </w:r>
      <w:r>
        <w:t> </w:t>
      </w:r>
      <w:r w:rsidRPr="00613C84">
        <w:t>których mowa w</w:t>
      </w:r>
      <w:r>
        <w:t> ust. 4</w:t>
      </w:r>
      <w:r w:rsidRPr="00613C84">
        <w:t>.</w:t>
      </w:r>
      <w:r>
        <w:t xml:space="preserve"> Pozostałych danych nie usuwa się z </w:t>
      </w:r>
      <w:del w:id="115" w:author="Autor">
        <w:r w:rsidDel="00D017A1">
          <w:delText>systemu</w:delText>
        </w:r>
      </w:del>
      <w:ins w:id="116" w:author="Autor">
        <w:r w:rsidR="00D017A1">
          <w:t>rejestru artystów</w:t>
        </w:r>
      </w:ins>
      <w:r>
        <w:t>.</w:t>
      </w:r>
    </w:p>
    <w:p w14:paraId="0F4525C4" w14:textId="2166DEDE" w:rsidR="00AE27F0" w:rsidRPr="00613C84" w:rsidRDefault="00AE27F0" w:rsidP="00AE27F0">
      <w:pPr>
        <w:pStyle w:val="USTustnpkodeksu"/>
      </w:pPr>
      <w:del w:id="117" w:author="Autor">
        <w:r w:rsidDel="000E31F5">
          <w:delText>6</w:delText>
        </w:r>
        <w:r w:rsidRPr="00613C84" w:rsidDel="000E31F5">
          <w:delText>.</w:delText>
        </w:r>
      </w:del>
      <w:ins w:id="118" w:author="Autor">
        <w:r w:rsidR="000E31F5">
          <w:t>5</w:t>
        </w:r>
      </w:ins>
      <w:r w:rsidRPr="00613C84">
        <w:t xml:space="preserve"> Dane osobowe, o</w:t>
      </w:r>
      <w:r>
        <w:t> </w:t>
      </w:r>
      <w:r w:rsidRPr="00613C84">
        <w:t>których mowa w</w:t>
      </w:r>
      <w:r>
        <w:t> ust. </w:t>
      </w:r>
      <w:del w:id="119" w:author="Autor">
        <w:r w:rsidDel="000E31F5">
          <w:delText>3</w:delText>
        </w:r>
      </w:del>
      <w:ins w:id="120" w:author="Autor">
        <w:r w:rsidR="000E31F5">
          <w:t>2</w:t>
        </w:r>
      </w:ins>
      <w:r w:rsidRPr="00613C84">
        <w:t>, podlegają zabezpieczeniom zapobiegającym nadużyciom lub niezgodnemu z</w:t>
      </w:r>
      <w:r>
        <w:t> </w:t>
      </w:r>
      <w:r w:rsidRPr="00613C84">
        <w:t>prawem dostępowi lub przekazaniu polegającym co najmniej na:</w:t>
      </w:r>
    </w:p>
    <w:p w14:paraId="6AC68E64" w14:textId="77777777" w:rsidR="00AE27F0" w:rsidRPr="00613C84" w:rsidRDefault="00AE27F0" w:rsidP="00ED5E12">
      <w:pPr>
        <w:pStyle w:val="PKTpunkt"/>
      </w:pPr>
      <w:r w:rsidRPr="00613C84">
        <w:lastRenderedPageBreak/>
        <w:t>1)</w:t>
      </w:r>
      <w:r w:rsidRPr="00613C84">
        <w:tab/>
        <w:t>dopuszczeniu do przetwarzania danych osobowych wyłącznie osób posiadających pisemne upoważnienie wydane przez administratora danych;</w:t>
      </w:r>
    </w:p>
    <w:p w14:paraId="5E518963" w14:textId="05E2E278" w:rsidR="00AE27F0" w:rsidRPr="00613C84" w:rsidRDefault="00AE27F0" w:rsidP="00ED5E12">
      <w:pPr>
        <w:pStyle w:val="PKTpunkt"/>
      </w:pPr>
      <w:r w:rsidRPr="00613C84">
        <w:t>2)</w:t>
      </w:r>
      <w:r w:rsidRPr="00613C84">
        <w:tab/>
        <w:t>pisemnym obowiązaniu osób upoważnionych do przetwarzania danych osobowych do zachowania ich w</w:t>
      </w:r>
      <w:r>
        <w:t> </w:t>
      </w:r>
      <w:r w:rsidRPr="00613C84">
        <w:t>poufności.</w:t>
      </w:r>
    </w:p>
    <w:p w14:paraId="79108CED" w14:textId="22B5FEDA" w:rsidR="00AE27F0" w:rsidRDefault="00AE27F0" w:rsidP="00AE27F0">
      <w:pPr>
        <w:pStyle w:val="USTustnpkodeksu"/>
      </w:pPr>
      <w:del w:id="121" w:author="Autor">
        <w:r w:rsidDel="00296CA4">
          <w:delText>7</w:delText>
        </w:r>
      </w:del>
      <w:ins w:id="122" w:author="Autor">
        <w:r w:rsidR="00296CA4">
          <w:t>6</w:t>
        </w:r>
      </w:ins>
      <w:r w:rsidRPr="00613C84">
        <w:t>. Osoby przetwarzające dane, o</w:t>
      </w:r>
      <w:r>
        <w:t> </w:t>
      </w:r>
      <w:r w:rsidRPr="00613C84">
        <w:t>których mowa w</w:t>
      </w:r>
      <w:r>
        <w:t> ust. </w:t>
      </w:r>
      <w:del w:id="123" w:author="Autor">
        <w:r w:rsidDel="00296CA4">
          <w:delText>3</w:delText>
        </w:r>
      </w:del>
      <w:ins w:id="124" w:author="Autor">
        <w:r w:rsidR="00296CA4">
          <w:t>2</w:t>
        </w:r>
      </w:ins>
      <w:r w:rsidRPr="00613C84">
        <w:t>, są obowiązane do zachowania ich w</w:t>
      </w:r>
      <w:r>
        <w:t> </w:t>
      </w:r>
      <w:r w:rsidRPr="00613C84">
        <w:t>poufności.</w:t>
      </w:r>
    </w:p>
    <w:p w14:paraId="0AFB6ADE" w14:textId="0A9B1019" w:rsidR="00AE27F0" w:rsidRDefault="00AE27F0" w:rsidP="00AE27F0">
      <w:pPr>
        <w:pStyle w:val="USTustnpkodeksu"/>
      </w:pPr>
      <w:del w:id="125" w:author="Autor">
        <w:r w:rsidDel="00296CA4">
          <w:delText>8</w:delText>
        </w:r>
      </w:del>
      <w:ins w:id="126" w:author="Autor">
        <w:r w:rsidR="00296CA4">
          <w:t>7</w:t>
        </w:r>
      </w:ins>
      <w:r>
        <w:t xml:space="preserve">. </w:t>
      </w:r>
      <w:r w:rsidRPr="00060162">
        <w:t>Dane osobowe</w:t>
      </w:r>
      <w:r>
        <w:t>, o których mowa w ust. </w:t>
      </w:r>
      <w:del w:id="127" w:author="Autor">
        <w:r w:rsidDel="00296CA4">
          <w:delText>3</w:delText>
        </w:r>
      </w:del>
      <w:ins w:id="128" w:author="Autor">
        <w:r w:rsidR="00296CA4">
          <w:t>2</w:t>
        </w:r>
      </w:ins>
      <w:r>
        <w:t>, są</w:t>
      </w:r>
      <w:r w:rsidRPr="00060162">
        <w:t xml:space="preserve"> przetwarzane w sposób zapewniający </w:t>
      </w:r>
      <w:r>
        <w:t xml:space="preserve">ich integralność, </w:t>
      </w:r>
      <w:r w:rsidRPr="00060162">
        <w:t>odpowiednie bezpieczeństwo danych osobowych, w tym ochronę przed niedozwolonym lub niezgodnym z prawem przetwarzaniem oraz przypadkową utratą, zniszczeniem lub uszkodzeniem</w:t>
      </w:r>
      <w:r>
        <w:t>.</w:t>
      </w:r>
    </w:p>
    <w:p w14:paraId="6A3F8968" w14:textId="18C889F6" w:rsidR="00AE27F0" w:rsidRDefault="00AE27F0" w:rsidP="00AE27F0">
      <w:pPr>
        <w:pStyle w:val="ARTartustawynprozporzdzenia"/>
      </w:pPr>
      <w:r w:rsidRPr="00182333">
        <w:rPr>
          <w:rStyle w:val="Ppogrubienie"/>
        </w:rPr>
        <w:t xml:space="preserve">Art. </w:t>
      </w:r>
      <w:del w:id="129" w:author="Autor">
        <w:r w:rsidRPr="00182333" w:rsidDel="000E31F5">
          <w:rPr>
            <w:rStyle w:val="Ppogrubienie"/>
          </w:rPr>
          <w:delText>3</w:delText>
        </w:r>
        <w:r w:rsidDel="000E31F5">
          <w:rPr>
            <w:rStyle w:val="Ppogrubienie"/>
          </w:rPr>
          <w:delText>8</w:delText>
        </w:r>
      </w:del>
      <w:ins w:id="130" w:author="Autor">
        <w:r w:rsidR="000E31F5" w:rsidRPr="00182333">
          <w:rPr>
            <w:rStyle w:val="Ppogrubienie"/>
          </w:rPr>
          <w:t>3</w:t>
        </w:r>
        <w:r w:rsidR="000E31F5">
          <w:rPr>
            <w:rStyle w:val="Ppogrubienie"/>
          </w:rPr>
          <w:t>9</w:t>
        </w:r>
      </w:ins>
      <w:r w:rsidRPr="00182333">
        <w:rPr>
          <w:rStyle w:val="Ppogrubienie"/>
        </w:rPr>
        <w:t xml:space="preserve">. </w:t>
      </w:r>
      <w:r w:rsidRPr="00182333">
        <w:t>1. D</w:t>
      </w:r>
      <w:r>
        <w:t>ane, o których mowa w art. </w:t>
      </w:r>
      <w:del w:id="131" w:author="Autor">
        <w:r w:rsidDel="000E31F5">
          <w:delText xml:space="preserve">37 </w:delText>
        </w:r>
      </w:del>
      <w:ins w:id="132" w:author="Autor">
        <w:r w:rsidR="000E31F5">
          <w:t xml:space="preserve">38 </w:t>
        </w:r>
      </w:ins>
      <w:r>
        <w:t>ust. </w:t>
      </w:r>
      <w:del w:id="133" w:author="Autor">
        <w:r w:rsidDel="000E31F5">
          <w:delText>3</w:delText>
        </w:r>
      </w:del>
      <w:ins w:id="134" w:author="Autor">
        <w:r w:rsidR="000E31F5">
          <w:t>2</w:t>
        </w:r>
      </w:ins>
      <w:r>
        <w:t>:</w:t>
      </w:r>
    </w:p>
    <w:p w14:paraId="228754EB" w14:textId="3EF0A842" w:rsidR="00AE27F0" w:rsidRDefault="00AE27F0" w:rsidP="00AE27F0">
      <w:pPr>
        <w:pStyle w:val="PKTpunkt"/>
      </w:pPr>
      <w:r>
        <w:t>1)</w:t>
      </w:r>
      <w:r>
        <w:tab/>
        <w:t>pkt 1 </w:t>
      </w:r>
      <w:r w:rsidRPr="000C02A7">
        <w:t xml:space="preserve">przekazują do </w:t>
      </w:r>
      <w:del w:id="135" w:author="Autor">
        <w:r w:rsidRPr="000C02A7" w:rsidDel="0067689B">
          <w:delText xml:space="preserve">systemu </w:delText>
        </w:r>
      </w:del>
      <w:ins w:id="136" w:author="Autor">
        <w:r w:rsidR="0067689B">
          <w:t>rejestru artystów</w:t>
        </w:r>
        <w:r w:rsidR="0067689B" w:rsidRPr="000C02A7">
          <w:t xml:space="preserve"> </w:t>
        </w:r>
        <w:r w:rsidR="00525DF0">
          <w:t xml:space="preserve">za pośrednictwem systemu </w:t>
        </w:r>
      </w:ins>
      <w:r w:rsidRPr="000C02A7">
        <w:t xml:space="preserve">osoby </w:t>
      </w:r>
      <w:r>
        <w:t>składające wniosek</w:t>
      </w:r>
      <w:r w:rsidRPr="000C02A7">
        <w:t xml:space="preserve"> o</w:t>
      </w:r>
      <w:r>
        <w:t> </w:t>
      </w:r>
      <w:r w:rsidRPr="000C02A7">
        <w:t>potwierdzenie dorobku artystycznego</w:t>
      </w:r>
      <w:r>
        <w:t>;</w:t>
      </w:r>
    </w:p>
    <w:p w14:paraId="3CD171B2" w14:textId="4965A3E6" w:rsidR="00AE27F0" w:rsidRDefault="00AE27F0" w:rsidP="00AE27F0">
      <w:pPr>
        <w:pStyle w:val="PKTpunkt"/>
      </w:pPr>
      <w:r>
        <w:t>2)</w:t>
      </w:r>
      <w:r>
        <w:tab/>
        <w:t xml:space="preserve">pkt 2 oraz pkt 4 lit. e </w:t>
      </w:r>
      <w:r w:rsidRPr="0058584E">
        <w:t xml:space="preserve">przekazują do </w:t>
      </w:r>
      <w:ins w:id="137" w:author="Autor">
        <w:r w:rsidR="0067689B">
          <w:t>rejestru artystów</w:t>
        </w:r>
        <w:r w:rsidR="00525DF0" w:rsidRPr="00525DF0">
          <w:t xml:space="preserve"> </w:t>
        </w:r>
        <w:r w:rsidR="00525DF0">
          <w:t xml:space="preserve">za pośrednictwem systemu </w:t>
        </w:r>
      </w:ins>
      <w:del w:id="138" w:author="Autor">
        <w:r w:rsidRPr="0058584E" w:rsidDel="0067689B">
          <w:delText>systemu</w:delText>
        </w:r>
        <w:r w:rsidRPr="0058584E" w:rsidDel="000071A7">
          <w:delText xml:space="preserve"> </w:delText>
        </w:r>
      </w:del>
      <w:r w:rsidRPr="0058584E">
        <w:t xml:space="preserve">osoby </w:t>
      </w:r>
      <w:r>
        <w:t>składające wniosek o potwierdzenie uprawnień artysty zawodowego na podstawie art. 28 ust. 1 pkt 2;</w:t>
      </w:r>
    </w:p>
    <w:p w14:paraId="4A038797" w14:textId="0D0FD78F" w:rsidR="00AE27F0" w:rsidRDefault="00AE27F0" w:rsidP="00AE27F0">
      <w:pPr>
        <w:pStyle w:val="PKTpunkt"/>
      </w:pPr>
      <w:r>
        <w:t>3)</w:t>
      </w:r>
      <w:r>
        <w:tab/>
      </w:r>
      <w:r w:rsidRPr="00C748F1">
        <w:t>pkt 5</w:t>
      </w:r>
      <w:r>
        <w:t xml:space="preserve"> oraz pkt </w:t>
      </w:r>
      <w:r w:rsidRPr="00C748F1">
        <w:t>8</w:t>
      </w:r>
      <w:r>
        <w:t> </w:t>
      </w:r>
      <w:r w:rsidRPr="00C748F1">
        <w:t xml:space="preserve">przekazują </w:t>
      </w:r>
      <w:ins w:id="139" w:author="Autor">
        <w:r w:rsidR="0067689B">
          <w:t>do rejestru artystów</w:t>
        </w:r>
        <w:r w:rsidR="0067689B" w:rsidRPr="000C02A7">
          <w:t xml:space="preserve"> </w:t>
        </w:r>
        <w:r w:rsidR="00525DF0">
          <w:t xml:space="preserve">za pośrednictwem systemu </w:t>
        </w:r>
      </w:ins>
      <w:del w:id="140" w:author="Autor">
        <w:r w:rsidRPr="00C748F1" w:rsidDel="0067689B">
          <w:delText xml:space="preserve">do systemu </w:delText>
        </w:r>
      </w:del>
      <w:r w:rsidRPr="00C748F1">
        <w:t>osoby składające wniosek o</w:t>
      </w:r>
      <w:r>
        <w:t> Dopłatę.</w:t>
      </w:r>
    </w:p>
    <w:p w14:paraId="0475821A" w14:textId="57377415" w:rsidR="00AE27F0" w:rsidRPr="00584279" w:rsidRDefault="00AE27F0" w:rsidP="00AE27F0">
      <w:pPr>
        <w:pStyle w:val="USTustnpkodeksu"/>
      </w:pPr>
      <w:r>
        <w:t>2. Dane,</w:t>
      </w:r>
      <w:r w:rsidRPr="00895580">
        <w:t xml:space="preserve"> </w:t>
      </w:r>
      <w:r>
        <w:t>o których mowa w art. </w:t>
      </w:r>
      <w:del w:id="141" w:author="Autor">
        <w:r w:rsidDel="000E31F5">
          <w:delText xml:space="preserve">37 </w:delText>
        </w:r>
      </w:del>
      <w:ins w:id="142" w:author="Autor">
        <w:r w:rsidR="000E31F5">
          <w:t xml:space="preserve">38 </w:t>
        </w:r>
      </w:ins>
      <w:r>
        <w:t>ust. </w:t>
      </w:r>
      <w:del w:id="143" w:author="Autor">
        <w:r w:rsidDel="000E31F5">
          <w:delText xml:space="preserve">3 </w:delText>
        </w:r>
      </w:del>
      <w:ins w:id="144" w:author="Autor">
        <w:r w:rsidR="000E31F5">
          <w:t xml:space="preserve">2 </w:t>
        </w:r>
      </w:ins>
      <w:r>
        <w:t xml:space="preserve">pkt 2, gdy </w:t>
      </w:r>
      <w:r w:rsidRPr="00584279">
        <w:t>wniosek o</w:t>
      </w:r>
      <w:r>
        <w:t> </w:t>
      </w:r>
      <w:r w:rsidRPr="00584279">
        <w:t xml:space="preserve">potwierdzenie uprawnień artysty zawodowego </w:t>
      </w:r>
      <w:r>
        <w:t xml:space="preserve">składany jest </w:t>
      </w:r>
      <w:r w:rsidRPr="00584279">
        <w:t>na podstawie</w:t>
      </w:r>
      <w:r>
        <w:t xml:space="preserve"> art. </w:t>
      </w:r>
      <w:r w:rsidRPr="00584279">
        <w:t>28</w:t>
      </w:r>
      <w:r>
        <w:t xml:space="preserve"> ust. </w:t>
      </w:r>
      <w:r w:rsidRPr="00584279">
        <w:t>1</w:t>
      </w:r>
      <w:r>
        <w:t xml:space="preserve"> pkt 1,</w:t>
      </w:r>
      <w:r w:rsidRPr="00584279">
        <w:t xml:space="preserve"> przekazują do </w:t>
      </w:r>
      <w:ins w:id="145" w:author="Autor">
        <w:r w:rsidR="00380FA4">
          <w:t>rejestru artystów</w:t>
        </w:r>
      </w:ins>
      <w:del w:id="146" w:author="Autor">
        <w:r w:rsidRPr="00584279" w:rsidDel="00380FA4">
          <w:delText>systemu</w:delText>
        </w:r>
      </w:del>
      <w:r w:rsidRPr="00584279">
        <w:t xml:space="preserve"> </w:t>
      </w:r>
      <w:ins w:id="147" w:author="Autor">
        <w:r w:rsidR="00525DF0">
          <w:t xml:space="preserve">za pośrednictwem systemu </w:t>
        </w:r>
      </w:ins>
      <w:r w:rsidRPr="00584279">
        <w:t xml:space="preserve">upoważnieni do tego przez Dyrektora </w:t>
      </w:r>
      <w:ins w:id="148" w:author="Autor">
        <w:r w:rsidR="00296CA4">
          <w:t xml:space="preserve">Izby </w:t>
        </w:r>
      </w:ins>
      <w:r w:rsidRPr="00584279">
        <w:t>pracownicy Izby.</w:t>
      </w:r>
    </w:p>
    <w:p w14:paraId="2B0CD58C" w14:textId="2C12A0BB" w:rsidR="00AE27F0" w:rsidRDefault="00AE27F0" w:rsidP="00AE27F0">
      <w:pPr>
        <w:pStyle w:val="USTustnpkodeksu"/>
      </w:pPr>
      <w:r>
        <w:t xml:space="preserve">3. </w:t>
      </w:r>
      <w:r w:rsidRPr="00584279">
        <w:t>Dane o</w:t>
      </w:r>
      <w:r>
        <w:t> </w:t>
      </w:r>
      <w:r w:rsidRPr="00584279">
        <w:t>których mowa w</w:t>
      </w:r>
      <w:r>
        <w:t> art. </w:t>
      </w:r>
      <w:del w:id="149" w:author="Autor">
        <w:r w:rsidRPr="00584279" w:rsidDel="000E31F5">
          <w:delText>37</w:delText>
        </w:r>
        <w:r w:rsidDel="000E31F5">
          <w:delText xml:space="preserve"> </w:delText>
        </w:r>
      </w:del>
      <w:ins w:id="150" w:author="Autor">
        <w:r w:rsidR="000E31F5" w:rsidRPr="00584279">
          <w:t>3</w:t>
        </w:r>
        <w:r w:rsidR="000E31F5">
          <w:t xml:space="preserve">8 </w:t>
        </w:r>
      </w:ins>
      <w:r>
        <w:t>ust. </w:t>
      </w:r>
      <w:del w:id="151" w:author="Autor">
        <w:r w:rsidDel="000E31F5">
          <w:delText xml:space="preserve">3 </w:delText>
        </w:r>
      </w:del>
      <w:ins w:id="152" w:author="Autor">
        <w:r w:rsidR="000E31F5">
          <w:t xml:space="preserve">2 </w:t>
        </w:r>
      </w:ins>
      <w:r>
        <w:t xml:space="preserve">pkt 3, 4 lit. d i f, 6, 7, 9 oraz 10 lit. d i e przekazują do </w:t>
      </w:r>
      <w:ins w:id="153" w:author="Autor">
        <w:r w:rsidR="00380FA4">
          <w:t>rejestru artystów</w:t>
        </w:r>
      </w:ins>
      <w:del w:id="154" w:author="Autor">
        <w:r w:rsidDel="00380FA4">
          <w:delText>systemu</w:delText>
        </w:r>
      </w:del>
      <w:r w:rsidRPr="006C26DB">
        <w:t xml:space="preserve"> </w:t>
      </w:r>
      <w:ins w:id="155" w:author="Autor">
        <w:r w:rsidR="00525DF0">
          <w:t xml:space="preserve">za pośrednictwem systemu </w:t>
        </w:r>
      </w:ins>
      <w:r w:rsidRPr="006C26DB">
        <w:t>upoważni</w:t>
      </w:r>
      <w:r>
        <w:t>eni</w:t>
      </w:r>
      <w:r w:rsidRPr="006C26DB">
        <w:t xml:space="preserve"> do tego przez Dyrektora </w:t>
      </w:r>
      <w:ins w:id="156" w:author="Autor">
        <w:r w:rsidR="00296CA4">
          <w:t xml:space="preserve">Izby </w:t>
        </w:r>
      </w:ins>
      <w:r w:rsidRPr="006C26DB">
        <w:t>pracowni</w:t>
      </w:r>
      <w:r>
        <w:t>cy</w:t>
      </w:r>
      <w:r w:rsidRPr="006C26DB">
        <w:t xml:space="preserve"> Izby</w:t>
      </w:r>
      <w:r>
        <w:t>.</w:t>
      </w:r>
    </w:p>
    <w:p w14:paraId="66750014" w14:textId="5F36AB8A" w:rsidR="00207841" w:rsidRDefault="00AE27F0" w:rsidP="00AE27F0">
      <w:pPr>
        <w:pStyle w:val="USTustnpkodeksu"/>
        <w:rPr>
          <w:ins w:id="157" w:author="Autor"/>
        </w:rPr>
      </w:pPr>
      <w:r>
        <w:t xml:space="preserve">4. </w:t>
      </w:r>
      <w:r w:rsidRPr="00F414E6">
        <w:t>Dane o</w:t>
      </w:r>
      <w:r>
        <w:t> </w:t>
      </w:r>
      <w:r w:rsidRPr="00F414E6">
        <w:t>których mowa w</w:t>
      </w:r>
      <w:r>
        <w:t> art. </w:t>
      </w:r>
      <w:del w:id="158" w:author="Autor">
        <w:r w:rsidRPr="00F414E6" w:rsidDel="000E31F5">
          <w:delText>37</w:delText>
        </w:r>
        <w:r w:rsidDel="000E31F5">
          <w:delText xml:space="preserve"> </w:delText>
        </w:r>
      </w:del>
      <w:ins w:id="159" w:author="Autor">
        <w:r w:rsidR="000E31F5" w:rsidRPr="00F414E6">
          <w:t>3</w:t>
        </w:r>
        <w:r w:rsidR="000E31F5">
          <w:t xml:space="preserve">8 </w:t>
        </w:r>
      </w:ins>
      <w:r>
        <w:t>ust. </w:t>
      </w:r>
      <w:del w:id="160" w:author="Autor">
        <w:r w:rsidRPr="00F414E6" w:rsidDel="000E31F5">
          <w:delText>3</w:delText>
        </w:r>
        <w:r w:rsidDel="000E31F5">
          <w:delText xml:space="preserve"> </w:delText>
        </w:r>
      </w:del>
      <w:ins w:id="161" w:author="Autor">
        <w:r w:rsidR="000E31F5">
          <w:t xml:space="preserve">2 </w:t>
        </w:r>
      </w:ins>
      <w:r>
        <w:t>pkt </w:t>
      </w:r>
      <w:r w:rsidRPr="00F414E6">
        <w:t>24</w:t>
      </w:r>
      <w:r>
        <w:t xml:space="preserve"> lit. a</w:t>
      </w:r>
      <w:r>
        <w:softHyphen/>
      </w:r>
      <w:r>
        <w:noBreakHyphen/>
        <w:t>c</w:t>
      </w:r>
      <w:r w:rsidRPr="00F414E6">
        <w:t xml:space="preserve"> oraz 10</w:t>
      </w:r>
      <w:r>
        <w:t xml:space="preserve"> lit. a</w:t>
      </w:r>
      <w:r>
        <w:softHyphen/>
      </w:r>
      <w:r>
        <w:noBreakHyphen/>
        <w:t xml:space="preserve">c </w:t>
      </w:r>
      <w:r w:rsidRPr="00F414E6">
        <w:t xml:space="preserve">przekazują do </w:t>
      </w:r>
      <w:ins w:id="162" w:author="Autor">
        <w:r w:rsidR="00380FA4">
          <w:t>rejestru artystów</w:t>
        </w:r>
      </w:ins>
      <w:del w:id="163" w:author="Autor">
        <w:r w:rsidRPr="00F414E6" w:rsidDel="00380FA4">
          <w:delText>systemu</w:delText>
        </w:r>
      </w:del>
      <w:r>
        <w:t xml:space="preserve"> </w:t>
      </w:r>
      <w:ins w:id="164" w:author="Autor">
        <w:r w:rsidR="00E91E60">
          <w:t xml:space="preserve">za pośrednictwem systemu </w:t>
        </w:r>
      </w:ins>
      <w:del w:id="165" w:author="Autor">
        <w:r w:rsidDel="00207841">
          <w:delText>organizacje reprezentatywne</w:delText>
        </w:r>
      </w:del>
      <w:ins w:id="166" w:author="Autor">
        <w:r w:rsidR="00207841">
          <w:t>osoby,</w:t>
        </w:r>
        <w:r w:rsidR="00207841" w:rsidRPr="00207841">
          <w:t xml:space="preserve"> o których mowa w art. 37 ust. 2 pkt 4.</w:t>
        </w:r>
      </w:ins>
    </w:p>
    <w:p w14:paraId="266914E2" w14:textId="4AC4F4E7" w:rsidR="00AE27F0" w:rsidRPr="000C179B" w:rsidDel="00207841" w:rsidRDefault="00AE27F0" w:rsidP="00AE27F0">
      <w:pPr>
        <w:pStyle w:val="USTustnpkodeksu"/>
        <w:rPr>
          <w:del w:id="167" w:author="Autor"/>
        </w:rPr>
      </w:pPr>
      <w:del w:id="168" w:author="Autor">
        <w:r w:rsidDel="00207841">
          <w:delText>.</w:delText>
        </w:r>
        <w:r w:rsidR="00C826C5" w:rsidDel="00207841">
          <w:delText xml:space="preserve"> Organizacje reprezentatywne przekazują do Dyrektora Izby </w:delText>
        </w:r>
        <w:r w:rsidR="002A7032" w:rsidDel="00207841">
          <w:delText>dane osób, które administr</w:delText>
        </w:r>
        <w:r w:rsidR="001B2CDA" w:rsidDel="00207841">
          <w:delText>ują</w:delText>
        </w:r>
        <w:r w:rsidR="002A7032" w:rsidDel="00207841">
          <w:delText xml:space="preserve"> uprawnieniami</w:delText>
        </w:r>
        <w:r w:rsidR="00D97812" w:rsidDel="00207841">
          <w:delText xml:space="preserve"> do przekazywania danych do </w:delText>
        </w:r>
      </w:del>
      <w:ins w:id="169" w:author="Autor">
        <w:del w:id="170" w:author="Autor">
          <w:r w:rsidR="00380FA4" w:rsidDel="00207841">
            <w:delText>rejestru artystów</w:delText>
          </w:r>
          <w:r w:rsidR="00086208" w:rsidDel="00207841">
            <w:delText xml:space="preserve"> za pośrednictwem systemu</w:delText>
          </w:r>
        </w:del>
      </w:ins>
      <w:del w:id="171" w:author="Autor">
        <w:r w:rsidR="00D97812" w:rsidDel="00207841">
          <w:delText>systemu w danej organizacji.</w:delText>
        </w:r>
      </w:del>
    </w:p>
    <w:p w14:paraId="2852DE58" w14:textId="2EE36376" w:rsidR="00AE27F0" w:rsidRPr="00C420D3" w:rsidRDefault="00AE27F0" w:rsidP="00AE27F0">
      <w:pPr>
        <w:pStyle w:val="USTustnpkodeksu"/>
      </w:pPr>
      <w:r>
        <w:lastRenderedPageBreak/>
        <w:t xml:space="preserve">5. </w:t>
      </w:r>
      <w:r w:rsidRPr="00C420D3">
        <w:t>Podmioty wymienione w</w:t>
      </w:r>
      <w:r>
        <w:t> ust. </w:t>
      </w:r>
      <w:r w:rsidRPr="00C420D3">
        <w:t>1</w:t>
      </w:r>
      <w:r>
        <w:noBreakHyphen/>
        <w:t>4</w:t>
      </w:r>
      <w:r w:rsidRPr="00C420D3">
        <w:t xml:space="preserve">, wprowadzają dane do </w:t>
      </w:r>
      <w:del w:id="172" w:author="Autor">
        <w:r w:rsidRPr="007E1455" w:rsidDel="00814F7B">
          <w:delText>systemu</w:delText>
        </w:r>
        <w:r w:rsidRPr="00C420D3" w:rsidDel="00814F7B">
          <w:delText xml:space="preserve"> </w:delText>
        </w:r>
      </w:del>
      <w:ins w:id="173" w:author="Autor">
        <w:r w:rsidR="00814F7B">
          <w:t>rejestru artystów</w:t>
        </w:r>
        <w:r w:rsidR="00814F7B" w:rsidRPr="00C420D3">
          <w:t xml:space="preserve"> </w:t>
        </w:r>
      </w:ins>
      <w:r w:rsidRPr="00C420D3">
        <w:t>w</w:t>
      </w:r>
      <w:r>
        <w:t> </w:t>
      </w:r>
      <w:r w:rsidRPr="00C420D3">
        <w:t xml:space="preserve">czasie wykonania czynności skutkującej koniecznością przekazania danych do </w:t>
      </w:r>
      <w:r>
        <w:t>systemu</w:t>
      </w:r>
      <w:r w:rsidRPr="00C420D3">
        <w:t xml:space="preserve"> </w:t>
      </w:r>
      <w:del w:id="174" w:author="Autor">
        <w:r w:rsidRPr="00C420D3" w:rsidDel="00207841">
          <w:delText xml:space="preserve">za pomocą systemu </w:delText>
        </w:r>
        <w:r w:rsidRPr="00C420D3" w:rsidDel="00814F7B">
          <w:delText xml:space="preserve">teleinformatycznego obsługującego </w:delText>
        </w:r>
        <w:r w:rsidDel="00814F7B">
          <w:delText>system</w:delText>
        </w:r>
      </w:del>
      <w:r w:rsidRPr="00C420D3">
        <w:t>.</w:t>
      </w:r>
    </w:p>
    <w:p w14:paraId="0E28B14F" w14:textId="4F48DCD4" w:rsidR="00AE27F0" w:rsidRPr="00E27725" w:rsidRDefault="00AE27F0" w:rsidP="00B5174B">
      <w:pPr>
        <w:pStyle w:val="USTustnpkodeksu"/>
      </w:pPr>
      <w:r>
        <w:t xml:space="preserve">6. </w:t>
      </w:r>
      <w:r w:rsidRPr="00E27725">
        <w:t>Wnios</w:t>
      </w:r>
      <w:r>
        <w:t>ki i dane zamieszcza</w:t>
      </w:r>
      <w:r w:rsidRPr="00E27725">
        <w:t xml:space="preserve"> się </w:t>
      </w:r>
      <w:r>
        <w:t>w systemie</w:t>
      </w:r>
      <w:ins w:id="175" w:author="Autor">
        <w:r w:rsidR="009C61CD">
          <w:t xml:space="preserve"> po zalogowaniu </w:t>
        </w:r>
        <w:r w:rsidR="00207841">
          <w:t xml:space="preserve">na konto użytkownika </w:t>
        </w:r>
        <w:r w:rsidR="009C61CD">
          <w:t>oraz</w:t>
        </w:r>
      </w:ins>
      <w:r w:rsidRPr="00E27725">
        <w:t>:</w:t>
      </w:r>
    </w:p>
    <w:p w14:paraId="4A26E749" w14:textId="5DBB1C31" w:rsidR="00AE27F0" w:rsidRPr="00E27725" w:rsidRDefault="00AE27F0" w:rsidP="00AE27F0">
      <w:pPr>
        <w:pStyle w:val="PKTpunkt"/>
      </w:pPr>
      <w:r w:rsidRPr="00E27725">
        <w:t>1)</w:t>
      </w:r>
      <w:r>
        <w:tab/>
      </w:r>
      <w:r w:rsidRPr="00E27725">
        <w:t>po uwierzytelnieniu ich przy użyciu danych uwierzytelniających stosowanych przez bank krajowy lub spółdzielczą kasę oszczędnościowo</w:t>
      </w:r>
      <w:r>
        <w:softHyphen/>
      </w:r>
      <w:r>
        <w:noBreakHyphen/>
      </w:r>
      <w:r w:rsidRPr="00E27725">
        <w:t>kredytową do weryfikacji w</w:t>
      </w:r>
      <w:r>
        <w:t> </w:t>
      </w:r>
      <w:r w:rsidRPr="00E27725">
        <w:t>drodze elektronicznej posiadacza rachunku;</w:t>
      </w:r>
    </w:p>
    <w:p w14:paraId="5183AF37" w14:textId="7647AD08" w:rsidR="00AE27F0" w:rsidRPr="00E27725" w:rsidRDefault="00AE27F0" w:rsidP="00AE27F0">
      <w:pPr>
        <w:pStyle w:val="PKTpunkt"/>
      </w:pPr>
      <w:r>
        <w:t>2</w:t>
      </w:r>
      <w:r w:rsidRPr="00E27725">
        <w:t>)</w:t>
      </w:r>
      <w:r>
        <w:tab/>
      </w:r>
      <w:r w:rsidRPr="00E27725">
        <w:t>po uwierzytelnieniu wnioskodawcy przy użyciu profilu zaufanego, profilu osobistego, innego środka identyfikacji elektronicznej wydanego w</w:t>
      </w:r>
      <w:r>
        <w:t> </w:t>
      </w:r>
      <w:r w:rsidRPr="00E27725">
        <w:t>systemie identyfikacji elektronicznej przyłączonym do węzła krajowego identyfikacji elektronicznej, o</w:t>
      </w:r>
      <w:r>
        <w:t> </w:t>
      </w:r>
      <w:r w:rsidRPr="00E27725">
        <w:t>którym mowa w</w:t>
      </w:r>
      <w:r>
        <w:t> art. </w:t>
      </w:r>
      <w:r w:rsidRPr="007E1455">
        <w:t>21a</w:t>
      </w:r>
      <w:r>
        <w:t xml:space="preserve"> ust. </w:t>
      </w:r>
      <w:r w:rsidRPr="007E1455">
        <w:t>1</w:t>
      </w:r>
      <w:r>
        <w:t xml:space="preserve"> pkt </w:t>
      </w:r>
      <w:r w:rsidRPr="007E1455">
        <w:t>2</w:t>
      </w:r>
      <w:r>
        <w:t xml:space="preserve"> lit. </w:t>
      </w:r>
      <w:r w:rsidRPr="007E1455">
        <w:t>a</w:t>
      </w:r>
      <w:r>
        <w:t> </w:t>
      </w:r>
      <w:r w:rsidRPr="00E27725">
        <w:t>ustawy z</w:t>
      </w:r>
      <w:r>
        <w:t> </w:t>
      </w:r>
      <w:r w:rsidRPr="00E27725">
        <w:t>dnia 5</w:t>
      </w:r>
      <w:r>
        <w:t> </w:t>
      </w:r>
      <w:r w:rsidRPr="00E27725">
        <w:t>września 2016</w:t>
      </w:r>
      <w:r>
        <w:t> </w:t>
      </w:r>
      <w:r w:rsidRPr="00E27725">
        <w:t>r. o</w:t>
      </w:r>
      <w:r>
        <w:t> </w:t>
      </w:r>
      <w:r w:rsidRPr="00E27725">
        <w:t>usługach zaufania oraz identyfikacji elektronicznej (</w:t>
      </w:r>
      <w:r>
        <w:t>Dz. U.</w:t>
      </w:r>
      <w:r w:rsidRPr="00E27725">
        <w:t xml:space="preserve"> z</w:t>
      </w:r>
      <w:r>
        <w:t> </w:t>
      </w:r>
      <w:r w:rsidRPr="00E27725">
        <w:t>2021</w:t>
      </w:r>
      <w:r>
        <w:t> </w:t>
      </w:r>
      <w:r w:rsidRPr="00E27725">
        <w:t>r.</w:t>
      </w:r>
      <w:r>
        <w:t xml:space="preserve"> poz. </w:t>
      </w:r>
      <w:r w:rsidRPr="00E27725">
        <w:t>1797), adekwatnie do poziomu bezpieczeństwa środka identyfikacji elektronicznej wymaganego dla usług świadczonych w</w:t>
      </w:r>
      <w:r>
        <w:t> </w:t>
      </w:r>
      <w:r w:rsidRPr="00E27725">
        <w:t>tym systemie, danych weryfikowanych za pomocą kwalifikowanego certyfikatu podpisu elektronicznego, jeżeli te dane pozwalają na identyfikację i</w:t>
      </w:r>
      <w:r>
        <w:t> </w:t>
      </w:r>
      <w:r w:rsidRPr="00E27725">
        <w:t>uwierzytelnienie wymagane w</w:t>
      </w:r>
      <w:r>
        <w:t> </w:t>
      </w:r>
      <w:r w:rsidRPr="00E27725">
        <w:t>celu realizacji usługi online, albo innych technologii, jeżeli zostaną udostępnione w</w:t>
      </w:r>
      <w:r>
        <w:t> </w:t>
      </w:r>
      <w:r w:rsidRPr="00E27725">
        <w:t>tym systemie;</w:t>
      </w:r>
    </w:p>
    <w:p w14:paraId="43E5A6B3" w14:textId="0F6C8389" w:rsidR="00AE27F0" w:rsidRPr="00E27725" w:rsidRDefault="00AE27F0" w:rsidP="00AE27F0">
      <w:pPr>
        <w:pStyle w:val="PKTpunkt"/>
      </w:pPr>
      <w:r>
        <w:t>3</w:t>
      </w:r>
      <w:r w:rsidRPr="00E27725">
        <w:t>)</w:t>
      </w:r>
      <w:r>
        <w:tab/>
      </w:r>
      <w:r w:rsidRPr="00E27725">
        <w:t>po opatrzeniu ich kwalifikowanym podpisem elektronicznym, podpisem zaufanym albo podpisem osobistym lub wykorzystując sposób potwierdzania pochodzenia oraz integralności danych udostępniony w</w:t>
      </w:r>
      <w:r>
        <w:t> </w:t>
      </w:r>
      <w:r w:rsidRPr="00E27725">
        <w:t>tym systemie teleinformatycznym.</w:t>
      </w:r>
    </w:p>
    <w:p w14:paraId="5C38F313" w14:textId="41B177B6" w:rsidR="00AE27F0" w:rsidRDefault="00AE27F0" w:rsidP="00ED5E12">
      <w:pPr>
        <w:pStyle w:val="ARTartustawynprozporzdzenia"/>
        <w:rPr>
          <w:ins w:id="176" w:author="Autor"/>
        </w:rPr>
      </w:pPr>
      <w:r w:rsidRPr="0090357C">
        <w:rPr>
          <w:rStyle w:val="Ppogrubienie"/>
        </w:rPr>
        <w:t xml:space="preserve">Art. </w:t>
      </w:r>
      <w:del w:id="177" w:author="Autor">
        <w:r w:rsidRPr="0090357C" w:rsidDel="009C61CD">
          <w:rPr>
            <w:rStyle w:val="Ppogrubienie"/>
          </w:rPr>
          <w:delText>3</w:delText>
        </w:r>
        <w:r w:rsidDel="009C61CD">
          <w:rPr>
            <w:rStyle w:val="Ppogrubienie"/>
          </w:rPr>
          <w:delText>9</w:delText>
        </w:r>
      </w:del>
      <w:ins w:id="178" w:author="Autor">
        <w:r w:rsidR="009C61CD">
          <w:rPr>
            <w:rStyle w:val="Ppogrubienie"/>
          </w:rPr>
          <w:t>40</w:t>
        </w:r>
      </w:ins>
      <w:r w:rsidRPr="0090357C">
        <w:rPr>
          <w:rStyle w:val="Ppogrubienie"/>
        </w:rPr>
        <w:t xml:space="preserve">. </w:t>
      </w:r>
      <w:r w:rsidRPr="0090357C">
        <w:t xml:space="preserve">1. </w:t>
      </w:r>
      <w:r w:rsidRPr="00BD3906">
        <w:t>Informacje z</w:t>
      </w:r>
      <w:r>
        <w:t> </w:t>
      </w:r>
      <w:del w:id="179" w:author="Autor">
        <w:r w:rsidRPr="00BD3906" w:rsidDel="00814F7B">
          <w:delText>systemu</w:delText>
        </w:r>
      </w:del>
      <w:ins w:id="180" w:author="Autor">
        <w:r w:rsidR="00814F7B">
          <w:t>rejestru artystów</w:t>
        </w:r>
      </w:ins>
      <w:r w:rsidRPr="007561BE">
        <w:t>, o</w:t>
      </w:r>
      <w:r>
        <w:t> </w:t>
      </w:r>
      <w:r w:rsidRPr="007561BE">
        <w:t>których mowa w</w:t>
      </w:r>
      <w:r>
        <w:t> art. </w:t>
      </w:r>
      <w:del w:id="181" w:author="Autor">
        <w:r w:rsidRPr="007561BE" w:rsidDel="009C61CD">
          <w:delText>37</w:delText>
        </w:r>
        <w:r w:rsidDel="009C61CD">
          <w:delText xml:space="preserve"> </w:delText>
        </w:r>
      </w:del>
      <w:ins w:id="182" w:author="Autor">
        <w:r w:rsidR="009C61CD" w:rsidRPr="007561BE">
          <w:t>3</w:t>
        </w:r>
        <w:r w:rsidR="009C61CD">
          <w:t xml:space="preserve">8 </w:t>
        </w:r>
      </w:ins>
      <w:r>
        <w:t>ust. </w:t>
      </w:r>
      <w:del w:id="183" w:author="Autor">
        <w:r w:rsidRPr="007561BE" w:rsidDel="009C61CD">
          <w:delText>3</w:delText>
        </w:r>
        <w:r w:rsidDel="009C61CD">
          <w:delText xml:space="preserve"> </w:delText>
        </w:r>
      </w:del>
      <w:ins w:id="184" w:author="Autor">
        <w:r w:rsidR="009C61CD">
          <w:t xml:space="preserve">2 </w:t>
        </w:r>
      </w:ins>
      <w:r>
        <w:t>pkt </w:t>
      </w:r>
      <w:r w:rsidRPr="007561BE">
        <w:t>1</w:t>
      </w:r>
      <w:r>
        <w:t xml:space="preserve"> i 4,</w:t>
      </w:r>
      <w:r w:rsidRPr="00BD3906">
        <w:t xml:space="preserve"> dotyczące osoby składające</w:t>
      </w:r>
      <w:r>
        <w:t>j</w:t>
      </w:r>
      <w:r w:rsidRPr="00BD3906">
        <w:t xml:space="preserve"> wniosek o</w:t>
      </w:r>
      <w:r>
        <w:t> </w:t>
      </w:r>
      <w:r w:rsidRPr="00BD3906">
        <w:t>potwierdzenie dorobku artystycznego</w:t>
      </w:r>
      <w:r>
        <w:t xml:space="preserve"> </w:t>
      </w:r>
      <w:r w:rsidRPr="00BD3906">
        <w:t xml:space="preserve">udostępnia się </w:t>
      </w:r>
      <w:r>
        <w:t>tej osobie</w:t>
      </w:r>
      <w:r w:rsidRPr="00BD3906">
        <w:t xml:space="preserve"> </w:t>
      </w:r>
      <w:ins w:id="185" w:author="Autor">
        <w:r w:rsidR="00814F7B">
          <w:t xml:space="preserve">w systemie </w:t>
        </w:r>
      </w:ins>
      <w:r w:rsidRPr="00BD3906">
        <w:t>za pośrednictwem sieci Internet przez indywidualne konto użytkownika po uwierzytelnieniu zainteresowanego na zasadach określonych w</w:t>
      </w:r>
      <w:r>
        <w:t> art. </w:t>
      </w:r>
      <w:del w:id="186" w:author="Autor">
        <w:r w:rsidDel="002E73BB">
          <w:delText xml:space="preserve">38 </w:delText>
        </w:r>
      </w:del>
      <w:ins w:id="187" w:author="Autor">
        <w:r w:rsidR="002E73BB">
          <w:t xml:space="preserve">39 </w:t>
        </w:r>
      </w:ins>
      <w:r>
        <w:t>ust. 6</w:t>
      </w:r>
      <w:r w:rsidRPr="00BD3906">
        <w:t>.</w:t>
      </w:r>
    </w:p>
    <w:p w14:paraId="5BEED8D7" w14:textId="3CC26D75" w:rsidR="002E73BB" w:rsidDel="000071A7" w:rsidRDefault="002E73BB" w:rsidP="00103D1F">
      <w:pPr>
        <w:pStyle w:val="USTustnpkodeksu"/>
        <w:rPr>
          <w:del w:id="188" w:author="Autor"/>
        </w:rPr>
      </w:pPr>
      <w:ins w:id="189" w:author="Autor">
        <w:r>
          <w:t xml:space="preserve">2. </w:t>
        </w:r>
        <w:r w:rsidRPr="00BD3906">
          <w:t>Informacje z</w:t>
        </w:r>
        <w:r>
          <w:t> rejestru artystów</w:t>
        </w:r>
        <w:r w:rsidRPr="007561BE">
          <w:t>, o</w:t>
        </w:r>
        <w:r>
          <w:t> </w:t>
        </w:r>
        <w:r w:rsidRPr="007561BE">
          <w:t>których mowa w</w:t>
        </w:r>
        <w:r>
          <w:t> art. </w:t>
        </w:r>
        <w:r w:rsidRPr="007561BE">
          <w:t>3</w:t>
        </w:r>
        <w:r>
          <w:t>8 ust. 2 pkt </w:t>
        </w:r>
        <w:r w:rsidRPr="007561BE">
          <w:t>1</w:t>
        </w:r>
        <w:r>
          <w:t>-4, 9 oraz 10,</w:t>
        </w:r>
        <w:r w:rsidRPr="00BD3906">
          <w:t xml:space="preserve"> udostępnia się </w:t>
        </w:r>
        <w:r>
          <w:t xml:space="preserve">organizacjom reprezentatywnym </w:t>
        </w:r>
        <w:r w:rsidRPr="00BD3906">
          <w:t>za pośrednictwem sieci Internet przez indywidualne kont</w:t>
        </w:r>
        <w:r>
          <w:t>a</w:t>
        </w:r>
        <w:r w:rsidRPr="002E73BB">
          <w:t xml:space="preserve"> administrator</w:t>
        </w:r>
        <w:r>
          <w:t>ów lub reprezentantów</w:t>
        </w:r>
        <w:r w:rsidRPr="002E73BB">
          <w:t xml:space="preserve"> organizacji, o któr</w:t>
        </w:r>
        <w:r>
          <w:t xml:space="preserve">ych mowa w art. 37 ust. 2 pkt 4, </w:t>
        </w:r>
        <w:r w:rsidRPr="00BD3906">
          <w:t>po uwierzytelnieniu zainteresowan</w:t>
        </w:r>
        <w:r w:rsidR="000071A7">
          <w:t>ych</w:t>
        </w:r>
        <w:r w:rsidRPr="00BD3906">
          <w:t xml:space="preserve"> na zasadach określonych w</w:t>
        </w:r>
        <w:r>
          <w:t> art. 39 ust. 6</w:t>
        </w:r>
        <w:r w:rsidRPr="00BD3906">
          <w:t>.</w:t>
        </w:r>
      </w:ins>
    </w:p>
    <w:p w14:paraId="09EDF221" w14:textId="77777777" w:rsidR="000071A7" w:rsidRDefault="000071A7" w:rsidP="002E73BB">
      <w:pPr>
        <w:pStyle w:val="ARTartustawynprozporzdzenia"/>
        <w:rPr>
          <w:ins w:id="190" w:author="Autor"/>
        </w:rPr>
      </w:pPr>
    </w:p>
    <w:p w14:paraId="0A34E3D9" w14:textId="381B5578" w:rsidR="009B5FD6" w:rsidRDefault="00103D1F" w:rsidP="00103D1F">
      <w:pPr>
        <w:pStyle w:val="USTustnpkodeksu"/>
      </w:pPr>
      <w:del w:id="191" w:author="Autor">
        <w:r w:rsidDel="002E73BB">
          <w:delText>2</w:delText>
        </w:r>
      </w:del>
      <w:ins w:id="192" w:author="Autor">
        <w:r w:rsidR="002E73BB">
          <w:t>3</w:t>
        </w:r>
      </w:ins>
      <w:r>
        <w:t xml:space="preserve">. </w:t>
      </w:r>
      <w:r w:rsidRPr="00BD3906">
        <w:t>Informacje z</w:t>
      </w:r>
      <w:r>
        <w:t> </w:t>
      </w:r>
      <w:ins w:id="193" w:author="Autor">
        <w:r w:rsidR="00FB211C">
          <w:t>rejestru artystów,</w:t>
        </w:r>
      </w:ins>
      <w:del w:id="194" w:author="Autor">
        <w:r w:rsidRPr="00BD3906" w:rsidDel="00FB211C">
          <w:delText>systemu</w:delText>
        </w:r>
        <w:r w:rsidRPr="007561BE" w:rsidDel="00FB211C">
          <w:delText>,</w:delText>
        </w:r>
      </w:del>
      <w:r w:rsidRPr="007561BE">
        <w:t xml:space="preserve"> o</w:t>
      </w:r>
      <w:r>
        <w:t> </w:t>
      </w:r>
      <w:r w:rsidRPr="007561BE">
        <w:t>których mowa w</w:t>
      </w:r>
      <w:r>
        <w:t> art. </w:t>
      </w:r>
      <w:del w:id="195" w:author="Autor">
        <w:r w:rsidRPr="007561BE" w:rsidDel="009C61CD">
          <w:delText>37</w:delText>
        </w:r>
        <w:r w:rsidDel="009C61CD">
          <w:delText xml:space="preserve"> </w:delText>
        </w:r>
      </w:del>
      <w:ins w:id="196" w:author="Autor">
        <w:r w:rsidR="009C61CD" w:rsidRPr="007561BE">
          <w:t>3</w:t>
        </w:r>
        <w:r w:rsidR="009C61CD">
          <w:t xml:space="preserve">8 </w:t>
        </w:r>
      </w:ins>
      <w:r>
        <w:t>ust. </w:t>
      </w:r>
      <w:del w:id="197" w:author="Autor">
        <w:r w:rsidRPr="007561BE" w:rsidDel="009C61CD">
          <w:delText>3</w:delText>
        </w:r>
        <w:r w:rsidDel="009C61CD">
          <w:delText xml:space="preserve"> </w:delText>
        </w:r>
      </w:del>
      <w:ins w:id="198" w:author="Autor">
        <w:r w:rsidR="009C61CD">
          <w:t xml:space="preserve">2 </w:t>
        </w:r>
      </w:ins>
      <w:r>
        <w:t>pkt </w:t>
      </w:r>
      <w:r w:rsidRPr="007561BE">
        <w:t>1</w:t>
      </w:r>
      <w:r>
        <w:t>-</w:t>
      </w:r>
      <w:r w:rsidR="00D70B82">
        <w:t>6</w:t>
      </w:r>
      <w:r w:rsidR="004849EF">
        <w:t xml:space="preserve">, dotyczące osoby </w:t>
      </w:r>
      <w:r w:rsidR="00873916">
        <w:t xml:space="preserve">która wniosła odwołanie, o którym mowa w art. </w:t>
      </w:r>
      <w:del w:id="199" w:author="Autor">
        <w:r w:rsidR="009B5FD6" w:rsidDel="002E73BB">
          <w:delText xml:space="preserve">35 </w:delText>
        </w:r>
      </w:del>
      <w:ins w:id="200" w:author="Autor">
        <w:r w:rsidR="002E73BB">
          <w:t xml:space="preserve">36 </w:t>
        </w:r>
      </w:ins>
      <w:r w:rsidR="009B5FD6">
        <w:t>ust. 2</w:t>
      </w:r>
      <w:r w:rsidR="000551CA">
        <w:t xml:space="preserve"> albo w art. </w:t>
      </w:r>
      <w:del w:id="201" w:author="Autor">
        <w:r w:rsidR="000551CA" w:rsidDel="009C61CD">
          <w:delText xml:space="preserve">45 </w:delText>
        </w:r>
      </w:del>
      <w:ins w:id="202" w:author="Autor">
        <w:r w:rsidR="009C61CD">
          <w:t xml:space="preserve">46 </w:t>
        </w:r>
      </w:ins>
      <w:r w:rsidR="000551CA">
        <w:lastRenderedPageBreak/>
        <w:t>ust. 7</w:t>
      </w:r>
      <w:r w:rsidR="00FC4173">
        <w:t xml:space="preserve">, udostępnia się </w:t>
      </w:r>
      <w:ins w:id="203" w:author="Autor">
        <w:r w:rsidR="003B2DFE">
          <w:t xml:space="preserve">w systemie </w:t>
        </w:r>
      </w:ins>
      <w:r w:rsidR="00FC4173">
        <w:t>ministrowi właściwemu do spraw kultury i ochrony dziedzictwa narodowego</w:t>
      </w:r>
      <w:ins w:id="204" w:author="Autor">
        <w:r w:rsidR="00B5174B">
          <w:t xml:space="preserve"> lub upoważnionym przez niego osobom</w:t>
        </w:r>
      </w:ins>
      <w:r w:rsidR="00FC4173">
        <w:t>.</w:t>
      </w:r>
    </w:p>
    <w:p w14:paraId="0FD1F5C6" w14:textId="1C8BB4AC" w:rsidR="00AE27F0" w:rsidRDefault="00103D1F" w:rsidP="00AE27F0">
      <w:pPr>
        <w:pStyle w:val="USTustnpkodeksu"/>
      </w:pPr>
      <w:del w:id="205" w:author="Autor">
        <w:r w:rsidDel="002E73BB">
          <w:delText>3</w:delText>
        </w:r>
      </w:del>
      <w:ins w:id="206" w:author="Autor">
        <w:r w:rsidR="002E73BB">
          <w:t>4</w:t>
        </w:r>
      </w:ins>
      <w:r w:rsidR="00AE27F0">
        <w:t xml:space="preserve">. </w:t>
      </w:r>
      <w:bookmarkStart w:id="207" w:name="_Hlk93757686"/>
      <w:r w:rsidR="00AE27F0" w:rsidRPr="007561BE">
        <w:t>Informacje z</w:t>
      </w:r>
      <w:r w:rsidR="00AE27F0">
        <w:t> </w:t>
      </w:r>
      <w:ins w:id="208" w:author="Autor">
        <w:r w:rsidR="00FB211C">
          <w:t>rejestru artystów</w:t>
        </w:r>
      </w:ins>
      <w:del w:id="209" w:author="Autor">
        <w:r w:rsidR="00AE27F0" w:rsidRPr="007561BE" w:rsidDel="00FB211C">
          <w:delText>systemu</w:delText>
        </w:r>
      </w:del>
      <w:r w:rsidR="00AE27F0" w:rsidRPr="007561BE">
        <w:t>, o</w:t>
      </w:r>
      <w:r w:rsidR="00AE27F0">
        <w:t> </w:t>
      </w:r>
      <w:r w:rsidR="00AE27F0" w:rsidRPr="007561BE">
        <w:t>których mowa w</w:t>
      </w:r>
      <w:r w:rsidR="00AE27F0">
        <w:t> art. </w:t>
      </w:r>
      <w:del w:id="210" w:author="Autor">
        <w:r w:rsidR="00AE27F0" w:rsidRPr="007561BE" w:rsidDel="009C61CD">
          <w:delText>37</w:delText>
        </w:r>
        <w:r w:rsidR="00AE27F0" w:rsidDel="009C61CD">
          <w:delText xml:space="preserve"> </w:delText>
        </w:r>
      </w:del>
      <w:ins w:id="211" w:author="Autor">
        <w:r w:rsidR="009C61CD" w:rsidRPr="007561BE">
          <w:t>3</w:t>
        </w:r>
        <w:r w:rsidR="009C61CD">
          <w:t xml:space="preserve">8 </w:t>
        </w:r>
      </w:ins>
      <w:r w:rsidR="00AE27F0">
        <w:t>ust. </w:t>
      </w:r>
      <w:del w:id="212" w:author="Autor">
        <w:r w:rsidR="00AE27F0" w:rsidRPr="007561BE" w:rsidDel="009C61CD">
          <w:delText>3</w:delText>
        </w:r>
        <w:r w:rsidR="00AE27F0" w:rsidDel="009C61CD">
          <w:delText xml:space="preserve"> </w:delText>
        </w:r>
      </w:del>
      <w:ins w:id="213" w:author="Autor">
        <w:r w:rsidR="009C61CD">
          <w:t xml:space="preserve">2 </w:t>
        </w:r>
      </w:ins>
      <w:r w:rsidR="00AE27F0">
        <w:t>pkt 2</w:t>
      </w:r>
      <w:r w:rsidR="00AE27F0">
        <w:noBreakHyphen/>
        <w:t>8</w:t>
      </w:r>
      <w:r w:rsidR="00AE27F0" w:rsidRPr="007561BE">
        <w:t xml:space="preserve">, dotyczące </w:t>
      </w:r>
      <w:r w:rsidR="00AE27F0">
        <w:t>artysty zawodowego z potwierdzonymi uprawnieniami</w:t>
      </w:r>
      <w:r w:rsidR="00AE27F0" w:rsidRPr="007561BE">
        <w:t xml:space="preserve"> udostępnia się </w:t>
      </w:r>
      <w:ins w:id="214" w:author="Autor">
        <w:r w:rsidR="003B2DFE">
          <w:t xml:space="preserve">w systemie </w:t>
        </w:r>
      </w:ins>
      <w:r w:rsidR="00AE27F0" w:rsidRPr="007561BE">
        <w:t>tej osobie za pośrednictwem sieci Internet przez indywidualne konto użytkownika po uwierzytelnieniu zainteresowanego na zasadach określonych w</w:t>
      </w:r>
      <w:r w:rsidR="00AE27F0">
        <w:t> art. </w:t>
      </w:r>
      <w:del w:id="215" w:author="Autor">
        <w:r w:rsidR="00AE27F0" w:rsidRPr="007561BE" w:rsidDel="002E73BB">
          <w:delText>38</w:delText>
        </w:r>
        <w:r w:rsidR="00AE27F0" w:rsidDel="002E73BB">
          <w:delText xml:space="preserve"> </w:delText>
        </w:r>
      </w:del>
      <w:ins w:id="216" w:author="Autor">
        <w:r w:rsidR="002E73BB" w:rsidRPr="007561BE">
          <w:t>3</w:t>
        </w:r>
        <w:r w:rsidR="002E73BB">
          <w:t xml:space="preserve">9 </w:t>
        </w:r>
      </w:ins>
      <w:r w:rsidR="00AE27F0">
        <w:t>ust. </w:t>
      </w:r>
      <w:r w:rsidR="00AE27F0" w:rsidRPr="007561BE">
        <w:t>6.</w:t>
      </w:r>
    </w:p>
    <w:p w14:paraId="04CE668E" w14:textId="2EDACA4B" w:rsidR="00AE27F0" w:rsidRPr="007561BE" w:rsidRDefault="00103D1F" w:rsidP="00AE27F0">
      <w:pPr>
        <w:pStyle w:val="USTustnpkodeksu"/>
      </w:pPr>
      <w:del w:id="217" w:author="Autor">
        <w:r w:rsidDel="002E73BB">
          <w:delText>4</w:delText>
        </w:r>
      </w:del>
      <w:ins w:id="218" w:author="Autor">
        <w:r w:rsidR="002E73BB">
          <w:t>5</w:t>
        </w:r>
      </w:ins>
      <w:r w:rsidR="00AE27F0">
        <w:t xml:space="preserve">. </w:t>
      </w:r>
      <w:r w:rsidR="00AE27F0" w:rsidRPr="007C1854">
        <w:t>Informacje z</w:t>
      </w:r>
      <w:r w:rsidR="00AE27F0">
        <w:t> </w:t>
      </w:r>
      <w:del w:id="219" w:author="Autor">
        <w:r w:rsidR="00AE27F0" w:rsidDel="003B2DFE">
          <w:delText>systemu</w:delText>
        </w:r>
      </w:del>
      <w:ins w:id="220" w:author="Autor">
        <w:r w:rsidR="003B2DFE">
          <w:t>rejestru artystów</w:t>
        </w:r>
      </w:ins>
      <w:r w:rsidR="00AE27F0" w:rsidRPr="007C1854">
        <w:t>, o</w:t>
      </w:r>
      <w:r w:rsidR="00AE27F0">
        <w:t> </w:t>
      </w:r>
      <w:r w:rsidR="00AE27F0" w:rsidRPr="007C1854">
        <w:t>których mowa w</w:t>
      </w:r>
      <w:r w:rsidR="00AE27F0">
        <w:t xml:space="preserve"> ust. Art. </w:t>
      </w:r>
      <w:del w:id="221" w:author="Autor">
        <w:r w:rsidR="00AE27F0" w:rsidDel="009C61CD">
          <w:delText xml:space="preserve">37 </w:delText>
        </w:r>
      </w:del>
      <w:ins w:id="222" w:author="Autor">
        <w:r w:rsidR="009C61CD">
          <w:t xml:space="preserve">38 </w:t>
        </w:r>
      </w:ins>
      <w:r w:rsidR="00AE27F0">
        <w:t>ust. </w:t>
      </w:r>
      <w:del w:id="223" w:author="Autor">
        <w:r w:rsidR="00AE27F0" w:rsidDel="009C61CD">
          <w:delText xml:space="preserve">3 </w:delText>
        </w:r>
      </w:del>
      <w:ins w:id="224" w:author="Autor">
        <w:r w:rsidR="009C61CD">
          <w:t xml:space="preserve">2 </w:t>
        </w:r>
      </w:ins>
      <w:r w:rsidR="00AE27F0">
        <w:t>pkt 2, 3 6 i 8 </w:t>
      </w:r>
      <w:r w:rsidR="00AE27F0" w:rsidRPr="007C1854">
        <w:t xml:space="preserve">udostępniane są </w:t>
      </w:r>
      <w:ins w:id="225" w:author="Autor">
        <w:r w:rsidR="003B2DFE">
          <w:t xml:space="preserve">w systemie </w:t>
        </w:r>
      </w:ins>
      <w:r w:rsidR="00AE27F0" w:rsidRPr="007C1854">
        <w:t>Zakładowi Ubezpieczeń Społecznych</w:t>
      </w:r>
      <w:r w:rsidR="00AE27F0">
        <w:t>, nie później niż w pierwszym dniu roboczym po zamieszczeniu informacji w systemie,</w:t>
      </w:r>
      <w:r w:rsidR="00AE27F0" w:rsidRPr="007C1854">
        <w:t xml:space="preserve"> w</w:t>
      </w:r>
      <w:r w:rsidR="00AE27F0">
        <w:t> </w:t>
      </w:r>
      <w:r w:rsidR="00AE27F0" w:rsidRPr="007C1854">
        <w:t>celu realizacji jego ustawowych zadań, za pomocą urządzeń teletransmisji danych, bez konieczności składania pisemnego wniosku.</w:t>
      </w:r>
    </w:p>
    <w:bookmarkEnd w:id="207"/>
    <w:p w14:paraId="7D40FCD8" w14:textId="3463D355" w:rsidR="00AE27F0" w:rsidRDefault="00103D1F" w:rsidP="00AE27F0">
      <w:pPr>
        <w:pStyle w:val="USTustnpkodeksu"/>
        <w:rPr>
          <w:ins w:id="226" w:author="Autor"/>
        </w:rPr>
      </w:pPr>
      <w:del w:id="227" w:author="Autor">
        <w:r w:rsidDel="002E73BB">
          <w:delText>5</w:delText>
        </w:r>
      </w:del>
      <w:ins w:id="228" w:author="Autor">
        <w:r w:rsidR="002E73BB">
          <w:t>6</w:t>
        </w:r>
      </w:ins>
      <w:r w:rsidR="00AE27F0" w:rsidRPr="00182333">
        <w:t xml:space="preserve">. </w:t>
      </w:r>
      <w:r w:rsidR="00AE27F0" w:rsidRPr="007C1854">
        <w:t>Informacje z</w:t>
      </w:r>
      <w:r w:rsidR="00AE27F0">
        <w:t> </w:t>
      </w:r>
      <w:del w:id="229" w:author="Autor">
        <w:r w:rsidR="00AE27F0" w:rsidRPr="007C1854" w:rsidDel="003B2DFE">
          <w:delText>systemu</w:delText>
        </w:r>
      </w:del>
      <w:ins w:id="230" w:author="Autor">
        <w:r w:rsidR="003B2DFE">
          <w:t>rejestru artystów</w:t>
        </w:r>
      </w:ins>
      <w:r w:rsidR="00AE27F0" w:rsidRPr="007C1854">
        <w:t>, o</w:t>
      </w:r>
      <w:r w:rsidR="00AE27F0">
        <w:t> </w:t>
      </w:r>
      <w:r w:rsidR="00AE27F0" w:rsidRPr="007C1854">
        <w:t>których mowa w</w:t>
      </w:r>
      <w:r w:rsidR="00AE27F0">
        <w:t> art. </w:t>
      </w:r>
      <w:del w:id="231" w:author="Autor">
        <w:r w:rsidR="00AE27F0" w:rsidRPr="007C1854" w:rsidDel="009C61CD">
          <w:delText>37</w:delText>
        </w:r>
        <w:r w:rsidR="00AE27F0" w:rsidDel="009C61CD">
          <w:delText xml:space="preserve"> </w:delText>
        </w:r>
      </w:del>
      <w:ins w:id="232" w:author="Autor">
        <w:r w:rsidR="009C61CD" w:rsidRPr="007C1854">
          <w:t>3</w:t>
        </w:r>
        <w:r w:rsidR="009C61CD">
          <w:t xml:space="preserve">8 </w:t>
        </w:r>
      </w:ins>
      <w:r w:rsidR="00AE27F0">
        <w:t>ust. </w:t>
      </w:r>
      <w:del w:id="233" w:author="Autor">
        <w:r w:rsidR="00AE27F0" w:rsidRPr="007C1854" w:rsidDel="009C61CD">
          <w:delText>3</w:delText>
        </w:r>
        <w:r w:rsidR="00AE27F0" w:rsidDel="009C61CD">
          <w:delText xml:space="preserve"> </w:delText>
        </w:r>
      </w:del>
      <w:ins w:id="234" w:author="Autor">
        <w:r w:rsidR="009C61CD">
          <w:t xml:space="preserve">2 </w:t>
        </w:r>
      </w:ins>
      <w:r w:rsidR="00AE27F0">
        <w:t xml:space="preserve">pkt 9 i 10 są udostępniane na </w:t>
      </w:r>
      <w:r w:rsidR="00AE27F0" w:rsidRPr="00D9126E">
        <w:t>stronie podmiotowej Biuletynu Informacji Publicznej Izby oraz ministra właściwego do spraw kultury i</w:t>
      </w:r>
      <w:r w:rsidR="00AE27F0">
        <w:t> </w:t>
      </w:r>
      <w:r w:rsidR="00AE27F0" w:rsidRPr="00D9126E">
        <w:t>ochrony dziedzictwa narodowego</w:t>
      </w:r>
      <w:r w:rsidR="00AE27F0">
        <w:t>.</w:t>
      </w:r>
    </w:p>
    <w:p w14:paraId="2E6E6477" w14:textId="14B52D0C" w:rsidR="00251384" w:rsidRDefault="00F04C3F" w:rsidP="00AE27F0">
      <w:pPr>
        <w:pStyle w:val="USTustnpkodeksu"/>
      </w:pPr>
      <w:ins w:id="235" w:author="Autor">
        <w:del w:id="236" w:author="Autor">
          <w:r w:rsidDel="002E73BB">
            <w:delText>6</w:delText>
          </w:r>
        </w:del>
        <w:r w:rsidR="002E73BB">
          <w:t>7</w:t>
        </w:r>
        <w:r>
          <w:t xml:space="preserve">. Informacje z rejestru artystów, o których mowa </w:t>
        </w:r>
        <w:r w:rsidR="00004364">
          <w:t>w art. 3</w:t>
        </w:r>
        <w:r w:rsidR="009C61CD">
          <w:t>8</w:t>
        </w:r>
        <w:r w:rsidR="00004364">
          <w:t xml:space="preserve"> ust. </w:t>
        </w:r>
        <w:r w:rsidR="009C61CD">
          <w:t>2</w:t>
        </w:r>
        <w:r w:rsidR="00004364">
          <w:t xml:space="preserve"> pkt 7</w:t>
        </w:r>
        <w:r w:rsidR="0073241C">
          <w:t>,</w:t>
        </w:r>
        <w:r w:rsidR="00004364">
          <w:t xml:space="preserve"> </w:t>
        </w:r>
        <w:r w:rsidR="007D74BC">
          <w:t>są</w:t>
        </w:r>
        <w:r w:rsidR="00004364">
          <w:t xml:space="preserve"> udostępniane w systemie za pośrednictwem sieci Internet </w:t>
        </w:r>
        <w:r w:rsidR="00AE70E9" w:rsidRPr="009F5444">
          <w:t xml:space="preserve">instytucjom oraz podmiotom, </w:t>
        </w:r>
        <w:del w:id="237" w:author="Autor">
          <w:r w:rsidR="00AE70E9" w:rsidRPr="009F5444" w:rsidDel="002E73BB">
            <w:delText xml:space="preserve">które przyznały uprawnienia na rzecz </w:delText>
          </w:r>
          <w:r w:rsidR="00AE70E9" w:rsidDel="002E73BB">
            <w:delText>artystów zawodowych</w:delText>
          </w:r>
        </w:del>
        <w:r w:rsidR="002E73BB">
          <w:t>o których mowa w art. 49 ustawy</w:t>
        </w:r>
        <w:r w:rsidR="007D74BC">
          <w:t>.</w:t>
        </w:r>
      </w:ins>
    </w:p>
    <w:p w14:paraId="4130F191" w14:textId="77777777" w:rsidR="00AE27F0" w:rsidRPr="00182333" w:rsidRDefault="00AE27F0" w:rsidP="00AE27F0">
      <w:pPr>
        <w:pStyle w:val="ROZDZODDZOZNoznaczenierozdziauluboddziau"/>
      </w:pPr>
      <w:bookmarkStart w:id="238" w:name="mip55252770"/>
      <w:bookmarkStart w:id="239" w:name="mip55252771"/>
      <w:bookmarkStart w:id="240" w:name="mip55252772"/>
      <w:bookmarkStart w:id="241" w:name="mip55252773"/>
      <w:bookmarkStart w:id="242" w:name="mip55252775"/>
      <w:bookmarkStart w:id="243" w:name="mip55252776"/>
      <w:bookmarkStart w:id="244" w:name="mip55252777"/>
      <w:bookmarkEnd w:id="238"/>
      <w:bookmarkEnd w:id="239"/>
      <w:bookmarkEnd w:id="240"/>
      <w:bookmarkEnd w:id="241"/>
      <w:bookmarkEnd w:id="242"/>
      <w:bookmarkEnd w:id="243"/>
      <w:bookmarkEnd w:id="244"/>
      <w:r w:rsidRPr="00182333">
        <w:t>Rozdział 5</w:t>
      </w:r>
    </w:p>
    <w:p w14:paraId="0DB00E56" w14:textId="77777777" w:rsidR="00AE27F0" w:rsidRPr="00182333" w:rsidRDefault="00AE27F0" w:rsidP="00AE27F0">
      <w:pPr>
        <w:pStyle w:val="ROZDZODDZPRZEDMprzedmiotregulacjirozdziauluboddziau"/>
      </w:pPr>
      <w:r w:rsidRPr="00182333">
        <w:t>Uprawnienia artystów zawodowych</w:t>
      </w:r>
    </w:p>
    <w:p w14:paraId="3622B7BC" w14:textId="5508F18C" w:rsidR="00AE27F0" w:rsidRPr="00182333" w:rsidRDefault="00AE27F0" w:rsidP="00AE27F0">
      <w:pPr>
        <w:pStyle w:val="ARTartustawynprozporzdzenia"/>
      </w:pPr>
      <w:r w:rsidRPr="00182333">
        <w:rPr>
          <w:rStyle w:val="Ppogrubienie"/>
        </w:rPr>
        <w:t xml:space="preserve">Art. </w:t>
      </w:r>
      <w:del w:id="245" w:author="Autor">
        <w:r w:rsidDel="009C61CD">
          <w:rPr>
            <w:rStyle w:val="Ppogrubienie"/>
          </w:rPr>
          <w:delText>40</w:delText>
        </w:r>
      </w:del>
      <w:ins w:id="246" w:author="Autor">
        <w:r w:rsidR="009C61CD">
          <w:rPr>
            <w:rStyle w:val="Ppogrubienie"/>
          </w:rPr>
          <w:t>41</w:t>
        </w:r>
      </w:ins>
      <w:r w:rsidRPr="00182333">
        <w:rPr>
          <w:rStyle w:val="Ppogrubienie"/>
        </w:rPr>
        <w:t xml:space="preserve">. </w:t>
      </w:r>
      <w:r w:rsidRPr="00182333">
        <w:t xml:space="preserve">Artystom zawodowym </w:t>
      </w:r>
      <w:r>
        <w:t>przysługują</w:t>
      </w:r>
      <w:r w:rsidRPr="00182333">
        <w:t xml:space="preserve"> następujące uprawnienia:</w:t>
      </w:r>
    </w:p>
    <w:p w14:paraId="6CEF6D81" w14:textId="67EB40F3" w:rsidR="00AE27F0" w:rsidRPr="00182333" w:rsidRDefault="00AE27F0" w:rsidP="00AE27F0">
      <w:pPr>
        <w:pStyle w:val="PKTpunkt"/>
      </w:pPr>
      <w:r w:rsidRPr="00182333">
        <w:t>1)</w:t>
      </w:r>
      <w:r w:rsidRPr="00182333">
        <w:tab/>
        <w:t>uprawnienia podatkowe na zasadach określonych w</w:t>
      </w:r>
      <w:r>
        <w:t> </w:t>
      </w:r>
      <w:r w:rsidRPr="00182333">
        <w:t>przepisach odrębnych;</w:t>
      </w:r>
    </w:p>
    <w:p w14:paraId="3848CF45" w14:textId="3B9378B5" w:rsidR="00AE27F0" w:rsidRPr="00182333" w:rsidRDefault="00AE27F0" w:rsidP="00AE27F0">
      <w:pPr>
        <w:pStyle w:val="PKTpunkt"/>
      </w:pPr>
      <w:r w:rsidRPr="00182333">
        <w:t>2)</w:t>
      </w:r>
      <w:r w:rsidRPr="00182333">
        <w:tab/>
        <w:t>prawo do opłacania składek na ubezpieczeni</w:t>
      </w:r>
      <w:r>
        <w:t>e</w:t>
      </w:r>
      <w:r w:rsidRPr="00182333">
        <w:t xml:space="preserve"> społeczne i</w:t>
      </w:r>
      <w:r>
        <w:t xml:space="preserve"> ubezpieczenie </w:t>
      </w:r>
      <w:r w:rsidRPr="00182333">
        <w:t>zdrowotne na zasadach określonych w</w:t>
      </w:r>
      <w:r>
        <w:t> </w:t>
      </w:r>
      <w:r w:rsidRPr="00182333">
        <w:t>przepisach odrębnych;</w:t>
      </w:r>
    </w:p>
    <w:p w14:paraId="5C446900" w14:textId="77777777" w:rsidR="00AE27F0" w:rsidRPr="00182333" w:rsidRDefault="00AE27F0" w:rsidP="00AE27F0">
      <w:pPr>
        <w:pStyle w:val="PKTpunkt"/>
      </w:pPr>
      <w:r w:rsidRPr="00182333">
        <w:t>3)</w:t>
      </w:r>
      <w:r w:rsidRPr="00182333">
        <w:tab/>
        <w:t>prawo do Dopłaty;</w:t>
      </w:r>
    </w:p>
    <w:p w14:paraId="477D0429" w14:textId="76D75BA4" w:rsidR="00AE27F0" w:rsidRPr="00182333" w:rsidRDefault="00AE27F0" w:rsidP="00AE27F0">
      <w:pPr>
        <w:pStyle w:val="PKTpunkt"/>
      </w:pPr>
      <w:r w:rsidRPr="00182333">
        <w:t>4)</w:t>
      </w:r>
      <w:r w:rsidRPr="00182333">
        <w:tab/>
        <w:t>uprawnienia wynikające z</w:t>
      </w:r>
      <w:r>
        <w:t> </w:t>
      </w:r>
      <w:r w:rsidRPr="00182333">
        <w:t>Karty.</w:t>
      </w:r>
    </w:p>
    <w:p w14:paraId="22156699" w14:textId="7E963D2D" w:rsidR="00AE27F0" w:rsidRPr="00182333" w:rsidRDefault="00AE27F0" w:rsidP="00AE27F0">
      <w:pPr>
        <w:pStyle w:val="ARTartustawynprozporzdzenia"/>
      </w:pPr>
      <w:r w:rsidRPr="00182333">
        <w:rPr>
          <w:rStyle w:val="Ppogrubienie"/>
        </w:rPr>
        <w:t xml:space="preserve">Art. </w:t>
      </w:r>
      <w:del w:id="247" w:author="Autor">
        <w:r w:rsidDel="009C61CD">
          <w:rPr>
            <w:rStyle w:val="Ppogrubienie"/>
          </w:rPr>
          <w:delText>41</w:delText>
        </w:r>
      </w:del>
      <w:ins w:id="248" w:author="Autor">
        <w:r w:rsidR="009C61CD">
          <w:rPr>
            <w:rStyle w:val="Ppogrubienie"/>
          </w:rPr>
          <w:t>42</w:t>
        </w:r>
      </w:ins>
      <w:r w:rsidRPr="00182333">
        <w:rPr>
          <w:rStyle w:val="Ppogrubienie"/>
        </w:rPr>
        <w:t xml:space="preserve">. </w:t>
      </w:r>
      <w:r w:rsidRPr="00182333">
        <w:t xml:space="preserve">1. Artystom zawodowym opłacającym składki na </w:t>
      </w:r>
      <w:r w:rsidRPr="003161D9">
        <w:t>ubezpieczeni</w:t>
      </w:r>
      <w:r>
        <w:t>a</w:t>
      </w:r>
      <w:r w:rsidRPr="003161D9">
        <w:t xml:space="preserve"> społeczne i</w:t>
      </w:r>
      <w:r>
        <w:t> </w:t>
      </w:r>
      <w:r w:rsidRPr="003161D9">
        <w:t>ubezpieczenie zdrowotne</w:t>
      </w:r>
      <w:r w:rsidRPr="00182333">
        <w:t xml:space="preserve"> z</w:t>
      </w:r>
      <w:r>
        <w:t> </w:t>
      </w:r>
      <w:r w:rsidRPr="00182333">
        <w:t xml:space="preserve">tytułu posiadania aktualnych uprawnień artysty zawodowego na podstawie przepisów odrębnych, których przeciętny miesięczny </w:t>
      </w:r>
      <w:r>
        <w:t>przychód</w:t>
      </w:r>
      <w:r w:rsidRPr="00182333">
        <w:t xml:space="preserve"> był niższy niż 80% przeciętnego wynagrodzenia w</w:t>
      </w:r>
      <w:r>
        <w:t> </w:t>
      </w:r>
      <w:r w:rsidRPr="00182333">
        <w:t>gospodarce narodowej w</w:t>
      </w:r>
      <w:r>
        <w:t> </w:t>
      </w:r>
      <w:r w:rsidRPr="00182333">
        <w:t>poprzednim roku kalendarzowym, przyznaje się na wniosek Dopłatę.</w:t>
      </w:r>
    </w:p>
    <w:p w14:paraId="2A0DBCEC" w14:textId="650AFA58" w:rsidR="00AE27F0" w:rsidRPr="00182333" w:rsidRDefault="00AE27F0" w:rsidP="00AE27F0">
      <w:pPr>
        <w:pStyle w:val="USTustnpkodeksu"/>
      </w:pPr>
      <w:r w:rsidRPr="00182333">
        <w:t>2. Dopłata wynosi od 20</w:t>
      </w:r>
      <w:r>
        <w:t> </w:t>
      </w:r>
      <w:r w:rsidRPr="00182333">
        <w:t xml:space="preserve">do 80% obowiązkowych składek na </w:t>
      </w:r>
      <w:r w:rsidRPr="003161D9">
        <w:t>ubezpieczeni</w:t>
      </w:r>
      <w:r>
        <w:t>a</w:t>
      </w:r>
      <w:r w:rsidRPr="003161D9">
        <w:t xml:space="preserve"> </w:t>
      </w:r>
      <w:r>
        <w:t>emerytalne, rentowe i wypadkowe oraz składki na</w:t>
      </w:r>
      <w:r w:rsidRPr="003161D9">
        <w:t xml:space="preserve"> ubezpieczenie zdrowotne</w:t>
      </w:r>
      <w:r w:rsidRPr="00182333">
        <w:t xml:space="preserve">, liczonych od podstawy ich </w:t>
      </w:r>
      <w:r w:rsidRPr="00182333">
        <w:lastRenderedPageBreak/>
        <w:t>wymiaru nie wyższej niż minimalne wynagrodzenie, jest uzależniona od uzyskiwanego w</w:t>
      </w:r>
      <w:r>
        <w:t> </w:t>
      </w:r>
      <w:r w:rsidRPr="00182333">
        <w:t xml:space="preserve">poprzednim roku przeciętnego miesięcznego </w:t>
      </w:r>
      <w:r>
        <w:t>przy</w:t>
      </w:r>
      <w:r w:rsidRPr="00182333">
        <w:t>chodu i</w:t>
      </w:r>
      <w:r>
        <w:t> </w:t>
      </w:r>
      <w:r w:rsidRPr="00182333">
        <w:t>jest wpłacana na numer rachunku składkowego płatnika</w:t>
      </w:r>
      <w:r>
        <w:t xml:space="preserve"> składek</w:t>
      </w:r>
      <w:r w:rsidRPr="00182333">
        <w:t>. Pozostałą część składki obowiązany jest opłacić artysta zawodowy.</w:t>
      </w:r>
    </w:p>
    <w:p w14:paraId="6C156C32" w14:textId="5354BF0D" w:rsidR="00AE27F0" w:rsidRPr="00182333" w:rsidRDefault="00AE27F0" w:rsidP="00AE27F0">
      <w:pPr>
        <w:pStyle w:val="USTustnpkodeksu"/>
      </w:pPr>
      <w:r w:rsidRPr="00182333">
        <w:t>3. Minister właściwy do spraw kultury i</w:t>
      </w:r>
      <w:r>
        <w:t> </w:t>
      </w:r>
      <w:r w:rsidRPr="00182333">
        <w:t>ochrony dziedzictwa narodowego określi, w</w:t>
      </w:r>
      <w:r>
        <w:t> </w:t>
      </w:r>
      <w:r w:rsidRPr="00182333">
        <w:t>drodze rozporządzenia, wysokość Dopłaty, w</w:t>
      </w:r>
      <w:r>
        <w:t> </w:t>
      </w:r>
      <w:r w:rsidRPr="00182333">
        <w:t xml:space="preserve">zależności od przeciętnego miesięcznego </w:t>
      </w:r>
      <w:r>
        <w:t>przy</w:t>
      </w:r>
      <w:r w:rsidRPr="00182333">
        <w:t>chodu</w:t>
      </w:r>
      <w:r>
        <w:t xml:space="preserve"> osiąganego przez artystę zawodowego</w:t>
      </w:r>
      <w:r w:rsidRPr="00182333">
        <w:t>, biorąc pod uwagę wysokość środków Funduszu Wsparcia oraz strukturę dochodów artystów zawodowych.</w:t>
      </w:r>
    </w:p>
    <w:p w14:paraId="0CE4986D" w14:textId="05CECF4B" w:rsidR="00AE27F0" w:rsidRPr="00182333" w:rsidRDefault="00AE27F0" w:rsidP="00AE27F0">
      <w:pPr>
        <w:pStyle w:val="ARTartustawynprozporzdzenia"/>
      </w:pPr>
      <w:r w:rsidRPr="00182333">
        <w:rPr>
          <w:rStyle w:val="Ppogrubienie"/>
        </w:rPr>
        <w:t xml:space="preserve">Art. </w:t>
      </w:r>
      <w:del w:id="249" w:author="Autor">
        <w:r w:rsidRPr="00182333" w:rsidDel="009C61CD">
          <w:rPr>
            <w:rStyle w:val="Ppogrubienie"/>
          </w:rPr>
          <w:delText>4</w:delText>
        </w:r>
        <w:r w:rsidDel="009C61CD">
          <w:rPr>
            <w:rStyle w:val="Ppogrubienie"/>
          </w:rPr>
          <w:delText>2</w:delText>
        </w:r>
      </w:del>
      <w:ins w:id="250" w:author="Autor">
        <w:r w:rsidR="009C61CD" w:rsidRPr="00182333">
          <w:rPr>
            <w:rStyle w:val="Ppogrubienie"/>
          </w:rPr>
          <w:t>4</w:t>
        </w:r>
        <w:r w:rsidR="009C61CD">
          <w:rPr>
            <w:rStyle w:val="Ppogrubienie"/>
          </w:rPr>
          <w:t>3</w:t>
        </w:r>
      </w:ins>
      <w:r w:rsidRPr="00182333">
        <w:rPr>
          <w:rStyle w:val="Ppogrubienie"/>
        </w:rPr>
        <w:t xml:space="preserve">. 1. </w:t>
      </w:r>
      <w:r w:rsidRPr="00182333">
        <w:t>W</w:t>
      </w:r>
      <w:r>
        <w:rPr>
          <w:rStyle w:val="Ppogrubienie"/>
        </w:rPr>
        <w:t> </w:t>
      </w:r>
      <w:r w:rsidRPr="00182333">
        <w:t>celu wsparcia artystów zawodowych, powołuje się Fundusz Wsparcia.</w:t>
      </w:r>
    </w:p>
    <w:p w14:paraId="38B8548E" w14:textId="4CCB20D2" w:rsidR="00AE27F0" w:rsidRPr="00182333" w:rsidRDefault="00AE27F0" w:rsidP="00AE27F0">
      <w:pPr>
        <w:pStyle w:val="USTustnpkodeksu"/>
      </w:pPr>
      <w:r w:rsidRPr="00182333">
        <w:t>2. Fundusz Wsparcia jest wyodrębnionym rachunkiem bankowym nieposiadającym osobowości prawnej,</w:t>
      </w:r>
      <w:r w:rsidRPr="00254C2D">
        <w:t xml:space="preserve"> </w:t>
      </w:r>
      <w:r w:rsidRPr="00182333">
        <w:t>niebędącym państwowym funduszem celowym w</w:t>
      </w:r>
      <w:r>
        <w:t> </w:t>
      </w:r>
      <w:r w:rsidRPr="00182333">
        <w:t>rozumieniu ustawy o</w:t>
      </w:r>
      <w:r>
        <w:t> </w:t>
      </w:r>
      <w:r w:rsidRPr="00182333">
        <w:t>finansach publicznych.</w:t>
      </w:r>
    </w:p>
    <w:p w14:paraId="1290A5F4" w14:textId="0B9798F2" w:rsidR="00AE27F0" w:rsidRPr="00182333" w:rsidRDefault="00AE27F0" w:rsidP="00AE27F0">
      <w:pPr>
        <w:pStyle w:val="USTustnpkodeksu"/>
      </w:pPr>
      <w:r w:rsidRPr="00182333">
        <w:t xml:space="preserve">3. Bank Gospodarstwa Krajowego, zwany dalej </w:t>
      </w:r>
      <w:r>
        <w:t>„</w:t>
      </w:r>
      <w:r w:rsidRPr="00182333">
        <w:t>BGK</w:t>
      </w:r>
      <w:r>
        <w:t>”</w:t>
      </w:r>
      <w:r w:rsidRPr="00182333">
        <w:t>, prowadzi obsługę bankową Funduszu Wsparcia.</w:t>
      </w:r>
    </w:p>
    <w:p w14:paraId="523B375D" w14:textId="77777777" w:rsidR="00AE27F0" w:rsidRPr="00182333" w:rsidRDefault="00AE27F0" w:rsidP="00AE27F0">
      <w:pPr>
        <w:pStyle w:val="USTustnpkodeksu"/>
      </w:pPr>
      <w:r w:rsidRPr="00182333">
        <w:t>4. Koszty obsługi Funduszu Wsparcia pokrywane są ze środków Funduszu Wsparcia.</w:t>
      </w:r>
    </w:p>
    <w:p w14:paraId="44C7CDB1" w14:textId="64855AB1" w:rsidR="00AE27F0" w:rsidRPr="00EC3186" w:rsidRDefault="00AE27F0" w:rsidP="00AE27F0">
      <w:pPr>
        <w:pStyle w:val="ARTartustawynprozporzdzenia"/>
      </w:pPr>
      <w:r w:rsidRPr="00182333">
        <w:rPr>
          <w:rStyle w:val="Ppogrubienie"/>
        </w:rPr>
        <w:t xml:space="preserve">Art. </w:t>
      </w:r>
      <w:del w:id="251" w:author="Autor">
        <w:r w:rsidRPr="00182333" w:rsidDel="009C61CD">
          <w:rPr>
            <w:rStyle w:val="Ppogrubienie"/>
          </w:rPr>
          <w:delText>4</w:delText>
        </w:r>
        <w:r w:rsidDel="009C61CD">
          <w:rPr>
            <w:rStyle w:val="Ppogrubienie"/>
          </w:rPr>
          <w:delText>3</w:delText>
        </w:r>
      </w:del>
      <w:ins w:id="252" w:author="Autor">
        <w:r w:rsidR="009C61CD" w:rsidRPr="00182333">
          <w:rPr>
            <w:rStyle w:val="Ppogrubienie"/>
          </w:rPr>
          <w:t>4</w:t>
        </w:r>
        <w:r w:rsidR="009C61CD">
          <w:rPr>
            <w:rStyle w:val="Ppogrubienie"/>
          </w:rPr>
          <w:t>4</w:t>
        </w:r>
      </w:ins>
      <w:r w:rsidRPr="00182333">
        <w:rPr>
          <w:rStyle w:val="Ppogrubienie"/>
        </w:rPr>
        <w:t>.</w:t>
      </w:r>
      <w:r w:rsidRPr="00182333">
        <w:t xml:space="preserve"> </w:t>
      </w:r>
      <w:r>
        <w:t xml:space="preserve">1. </w:t>
      </w:r>
      <w:r w:rsidRPr="00EC3186">
        <w:t>Środki Funduszu Wsparcia pochodzą z:</w:t>
      </w:r>
    </w:p>
    <w:p w14:paraId="402AD026" w14:textId="31177925" w:rsidR="00AE27F0" w:rsidRDefault="00AE27F0" w:rsidP="00AE27F0">
      <w:pPr>
        <w:pStyle w:val="PKTpunkt"/>
      </w:pPr>
      <w:r>
        <w:t>1)</w:t>
      </w:r>
      <w:r>
        <w:tab/>
        <w:t>wpływów z tytułu opłaty, o której mowa w art. 20 ustawy 4 lutego 1994 r. o prawie autorskim i prawach pokrewnych (Dz. U. z </w:t>
      </w:r>
      <w:r w:rsidRPr="001B0A59">
        <w:t>2021</w:t>
      </w:r>
      <w:r>
        <w:t> r</w:t>
      </w:r>
      <w:r w:rsidRPr="001B0A59">
        <w:t>.</w:t>
      </w:r>
      <w:r>
        <w:t xml:space="preserve"> poz. </w:t>
      </w:r>
      <w:r w:rsidRPr="001B0A59">
        <w:t>1062</w:t>
      </w:r>
      <w:r>
        <w:t>), w wysokości określonej w art. 20e ust. 1 pkt 5 i ust. 2 pkt 3 ustawy z dnia 4 lutego 1994 r. o prawie autorskim i prawach pokrewnych, zwanej dalej „Opłatą”;</w:t>
      </w:r>
    </w:p>
    <w:p w14:paraId="45801B45" w14:textId="6147A9D0" w:rsidR="00AE27F0" w:rsidRDefault="00AE27F0" w:rsidP="00AE27F0">
      <w:pPr>
        <w:pStyle w:val="PKTpunkt"/>
      </w:pPr>
      <w:r>
        <w:t>2)</w:t>
      </w:r>
      <w:r>
        <w:tab/>
      </w:r>
      <w:r w:rsidRPr="00963B67">
        <w:t>odsetek od wolnych środków Funduszu Wsparcia przekazanych przez Izbę w</w:t>
      </w:r>
      <w:r>
        <w:t> </w:t>
      </w:r>
      <w:r w:rsidRPr="00963B67">
        <w:t>depozyt, o</w:t>
      </w:r>
      <w:r>
        <w:t> </w:t>
      </w:r>
      <w:r w:rsidRPr="00963B67">
        <w:t>którym mowa w</w:t>
      </w:r>
      <w:r>
        <w:t> art. </w:t>
      </w:r>
      <w:r w:rsidRPr="00963B67">
        <w:t>48</w:t>
      </w:r>
      <w:r>
        <w:t xml:space="preserve"> ust. </w:t>
      </w:r>
      <w:r w:rsidRPr="00963B67">
        <w:t>2</w:t>
      </w:r>
      <w:r>
        <w:t> </w:t>
      </w:r>
      <w:r w:rsidRPr="00963B67">
        <w:t>ustawy o</w:t>
      </w:r>
      <w:r>
        <w:t> </w:t>
      </w:r>
      <w:r w:rsidRPr="00963B67">
        <w:t>finansach publicznych;</w:t>
      </w:r>
      <w:r>
        <w:t>;</w:t>
      </w:r>
    </w:p>
    <w:p w14:paraId="5EA2FB42" w14:textId="77777777" w:rsidR="00AE27F0" w:rsidRDefault="00AE27F0" w:rsidP="00AE27F0">
      <w:pPr>
        <w:pStyle w:val="PKTpunkt"/>
      </w:pPr>
      <w:r>
        <w:t>3)</w:t>
      </w:r>
      <w:r>
        <w:tab/>
        <w:t>darowizn;</w:t>
      </w:r>
    </w:p>
    <w:p w14:paraId="2D8E00F9" w14:textId="78E0A1B8" w:rsidR="00AE27F0" w:rsidRDefault="00AE27F0" w:rsidP="00AE27F0">
      <w:pPr>
        <w:pStyle w:val="PKTpunkt"/>
      </w:pPr>
      <w:r>
        <w:t>4)</w:t>
      </w:r>
      <w:r>
        <w:tab/>
        <w:t>innych środków, w tym dotacji, o której mowa w ust. 2.</w:t>
      </w:r>
    </w:p>
    <w:p w14:paraId="3BC81CCF" w14:textId="408C6CA3" w:rsidR="00AE27F0" w:rsidRDefault="00AE27F0" w:rsidP="00AE27F0">
      <w:pPr>
        <w:pStyle w:val="USTustnpkodeksu"/>
      </w:pPr>
      <w:r w:rsidRPr="00254C2D">
        <w:t>2. Jeżeli środki Funduszu Wsparcia pochodzące z</w:t>
      </w:r>
      <w:r>
        <w:t> </w:t>
      </w:r>
      <w:r w:rsidRPr="00254C2D">
        <w:t>wpływów z</w:t>
      </w:r>
      <w:r>
        <w:t> </w:t>
      </w:r>
      <w:r w:rsidRPr="00254C2D">
        <w:t xml:space="preserve">tytułu </w:t>
      </w:r>
      <w:r>
        <w:t>Opła</w:t>
      </w:r>
      <w:r w:rsidRPr="00254C2D">
        <w:t>ty</w:t>
      </w:r>
      <w:r>
        <w:t xml:space="preserve"> </w:t>
      </w:r>
      <w:r w:rsidRPr="00254C2D">
        <w:t xml:space="preserve">nie są wystarczające na </w:t>
      </w:r>
      <w:r>
        <w:t>s</w:t>
      </w:r>
      <w:r w:rsidRPr="00254C2D">
        <w:t>finansowanie Dopłaty, minister właściwy do spraw kultury i</w:t>
      </w:r>
      <w:r>
        <w:t> </w:t>
      </w:r>
      <w:r w:rsidRPr="00254C2D">
        <w:t>ochrony dziedzictwa narodowego udziela Izbie dotacj</w:t>
      </w:r>
      <w:r>
        <w:t>i</w:t>
      </w:r>
      <w:r w:rsidRPr="00254C2D">
        <w:t xml:space="preserve"> celow</w:t>
      </w:r>
      <w:r>
        <w:t>ej</w:t>
      </w:r>
      <w:r w:rsidRPr="00254C2D">
        <w:t xml:space="preserve"> z</w:t>
      </w:r>
      <w:r>
        <w:t> </w:t>
      </w:r>
      <w:r w:rsidRPr="00254C2D">
        <w:t>przeznaczeniem na Dopłatę.</w:t>
      </w:r>
    </w:p>
    <w:p w14:paraId="07060E90" w14:textId="6E3A6BA0" w:rsidR="00AE27F0" w:rsidRPr="00182333" w:rsidRDefault="00AE27F0" w:rsidP="00AE27F0">
      <w:pPr>
        <w:pStyle w:val="ARTartustawynprozporzdzenia"/>
      </w:pPr>
      <w:r w:rsidRPr="00182333">
        <w:rPr>
          <w:rStyle w:val="Ppogrubienie"/>
        </w:rPr>
        <w:t xml:space="preserve">Art. </w:t>
      </w:r>
      <w:del w:id="253" w:author="Autor">
        <w:r w:rsidRPr="00182333" w:rsidDel="009C61CD">
          <w:rPr>
            <w:rStyle w:val="Ppogrubienie"/>
          </w:rPr>
          <w:delText>4</w:delText>
        </w:r>
        <w:r w:rsidDel="009C61CD">
          <w:rPr>
            <w:rStyle w:val="Ppogrubienie"/>
          </w:rPr>
          <w:delText>4</w:delText>
        </w:r>
      </w:del>
      <w:ins w:id="254" w:author="Autor">
        <w:r w:rsidR="009C61CD" w:rsidRPr="00182333">
          <w:rPr>
            <w:rStyle w:val="Ppogrubienie"/>
          </w:rPr>
          <w:t>4</w:t>
        </w:r>
        <w:r w:rsidR="009C61CD">
          <w:rPr>
            <w:rStyle w:val="Ppogrubienie"/>
          </w:rPr>
          <w:t>5</w:t>
        </w:r>
      </w:ins>
      <w:r w:rsidRPr="00182333">
        <w:rPr>
          <w:rStyle w:val="Ppogrubienie"/>
        </w:rPr>
        <w:t>.</w:t>
      </w:r>
      <w:r w:rsidRPr="00182333">
        <w:t xml:space="preserve"> 1. </w:t>
      </w:r>
      <w:r w:rsidRPr="00F74C79">
        <w:t>Środki Funduszu Wsparcia przeznacza się na finansowanie:</w:t>
      </w:r>
    </w:p>
    <w:p w14:paraId="0E696A3B" w14:textId="77777777" w:rsidR="00AE27F0" w:rsidRPr="00182333" w:rsidRDefault="00AE27F0" w:rsidP="00AE27F0">
      <w:pPr>
        <w:pStyle w:val="PKTpunkt"/>
      </w:pPr>
      <w:r w:rsidRPr="00182333">
        <w:t>1)</w:t>
      </w:r>
      <w:r w:rsidRPr="00182333">
        <w:tab/>
        <w:t>Dopłaty;</w:t>
      </w:r>
    </w:p>
    <w:p w14:paraId="7D1D0A95" w14:textId="77777777" w:rsidR="00AE27F0" w:rsidRPr="00182333" w:rsidRDefault="00AE27F0" w:rsidP="00AE27F0">
      <w:pPr>
        <w:pStyle w:val="PKTpunkt"/>
      </w:pPr>
      <w:r w:rsidRPr="00182333">
        <w:t>2)</w:t>
      </w:r>
      <w:r w:rsidRPr="00182333">
        <w:tab/>
        <w:t>wsparcia socjalnego dla artystów zawodowych;</w:t>
      </w:r>
    </w:p>
    <w:p w14:paraId="5E2BFC53" w14:textId="77777777" w:rsidR="00AE27F0" w:rsidRPr="00F74C79" w:rsidRDefault="00AE27F0" w:rsidP="00AE27F0">
      <w:pPr>
        <w:pStyle w:val="PKTpunkt"/>
      </w:pPr>
      <w:r w:rsidRPr="00182333">
        <w:t>3)</w:t>
      </w:r>
      <w:r w:rsidRPr="00182333">
        <w:tab/>
        <w:t>stypendiów dla wyróżniających</w:t>
      </w:r>
      <w:r w:rsidRPr="00F74C79">
        <w:t xml:space="preserve"> się artystów zawodowych.</w:t>
      </w:r>
    </w:p>
    <w:p w14:paraId="587BE247" w14:textId="1D29CA73" w:rsidR="00AE27F0" w:rsidRPr="007C3AF6" w:rsidRDefault="00AE27F0" w:rsidP="00AE27F0">
      <w:pPr>
        <w:pStyle w:val="USTustnpkodeksu"/>
      </w:pPr>
      <w:r w:rsidRPr="00F74C79">
        <w:lastRenderedPageBreak/>
        <w:t>2. Wsparcie socjalne dla artystów zawodowych i</w:t>
      </w:r>
      <w:r>
        <w:t> </w:t>
      </w:r>
      <w:r w:rsidRPr="00F74C79">
        <w:t xml:space="preserve">stypendia dla wyróżniających się artystów zawodowych mogą być finansowane ze środków Funduszu Wsparcia </w:t>
      </w:r>
      <w:r w:rsidRPr="007C3AF6">
        <w:t>jeżeli w</w:t>
      </w:r>
      <w:r>
        <w:t> </w:t>
      </w:r>
      <w:r w:rsidRPr="007C3AF6">
        <w:t>trakcie roku nie udzielono dotacji lub nie spowoduje to udzielenia tej dotacji, o</w:t>
      </w:r>
      <w:r>
        <w:t> </w:t>
      </w:r>
      <w:r w:rsidRPr="007C3AF6">
        <w:t>której mowa w</w:t>
      </w:r>
      <w:r>
        <w:t> art. </w:t>
      </w:r>
      <w:r w:rsidRPr="007C3AF6">
        <w:t>4</w:t>
      </w:r>
      <w:r>
        <w:t>3 ust. </w:t>
      </w:r>
      <w:r w:rsidRPr="007C3AF6">
        <w:t>2</w:t>
      </w:r>
      <w:r w:rsidRPr="00F74C79">
        <w:t xml:space="preserve">. </w:t>
      </w:r>
    </w:p>
    <w:p w14:paraId="23A4ADBD" w14:textId="0320563A" w:rsidR="00AE27F0" w:rsidRDefault="00AE27F0" w:rsidP="00AE27F0">
      <w:pPr>
        <w:pStyle w:val="USTustnpkodeksu"/>
      </w:pPr>
      <w:r w:rsidRPr="00F74C79">
        <w:t xml:space="preserve">3. </w:t>
      </w:r>
      <w:r w:rsidRPr="00A84B7A">
        <w:t xml:space="preserve">Wsparcie socjalne </w:t>
      </w:r>
      <w:r>
        <w:t>ma</w:t>
      </w:r>
      <w:r w:rsidRPr="00A84B7A">
        <w:t xml:space="preserve"> form</w:t>
      </w:r>
      <w:r>
        <w:t>ę</w:t>
      </w:r>
      <w:r w:rsidRPr="00A84B7A">
        <w:t xml:space="preserve"> zapomogi </w:t>
      </w:r>
      <w:r>
        <w:t>i j</w:t>
      </w:r>
      <w:r w:rsidRPr="00A84B7A">
        <w:t>e</w:t>
      </w:r>
      <w:r>
        <w:t>st przyznawane</w:t>
      </w:r>
      <w:r w:rsidRPr="00A84B7A">
        <w:t xml:space="preserve"> artystom zawodowym, którzy znaleźli się w</w:t>
      </w:r>
      <w:r>
        <w:t> </w:t>
      </w:r>
      <w:r w:rsidRPr="00A84B7A">
        <w:t>trudnej sytuacji materialnej.</w:t>
      </w:r>
    </w:p>
    <w:p w14:paraId="7FA9ED5E" w14:textId="08E0174A" w:rsidR="00AE27F0" w:rsidRDefault="00AE27F0" w:rsidP="00ED5E12">
      <w:pPr>
        <w:pStyle w:val="USTustnpkodeksu"/>
      </w:pPr>
      <w:r>
        <w:t>4.</w:t>
      </w:r>
      <w:r>
        <w:tab/>
      </w:r>
      <w:r w:rsidRPr="00B84454">
        <w:t xml:space="preserve">Stypendium </w:t>
      </w:r>
      <w:r>
        <w:t>jest</w:t>
      </w:r>
      <w:r w:rsidRPr="00B84454">
        <w:t xml:space="preserve"> pomoc</w:t>
      </w:r>
      <w:r>
        <w:t>ą</w:t>
      </w:r>
      <w:r w:rsidRPr="00B84454">
        <w:t xml:space="preserve"> finansow</w:t>
      </w:r>
      <w:r>
        <w:t>ą</w:t>
      </w:r>
      <w:r w:rsidRPr="00B84454">
        <w:t>, wypłacan</w:t>
      </w:r>
      <w:r>
        <w:t>ą</w:t>
      </w:r>
      <w:r w:rsidRPr="00B84454">
        <w:t xml:space="preserve"> w</w:t>
      </w:r>
      <w:r>
        <w:t> miesięcznych</w:t>
      </w:r>
      <w:r w:rsidRPr="00B84454">
        <w:t xml:space="preserve"> ratach lub w</w:t>
      </w:r>
      <w:r>
        <w:t> </w:t>
      </w:r>
      <w:r w:rsidRPr="00B84454">
        <w:t>postaci</w:t>
      </w:r>
      <w:r>
        <w:t xml:space="preserve"> </w:t>
      </w:r>
      <w:r w:rsidRPr="00B84454">
        <w:t>jednorazowego dofinansowania, jako stypendium celowe.</w:t>
      </w:r>
    </w:p>
    <w:p w14:paraId="35043AD1" w14:textId="3098CEA7" w:rsidR="00AE27F0" w:rsidRPr="00F74C79" w:rsidRDefault="00AE27F0" w:rsidP="00AE27F0">
      <w:pPr>
        <w:pStyle w:val="USTustnpkodeksu"/>
      </w:pPr>
      <w:r>
        <w:t>5</w:t>
      </w:r>
      <w:r w:rsidRPr="00F74C79">
        <w:t>. Minister właściwy do spraw kultury i</w:t>
      </w:r>
      <w:r>
        <w:t> </w:t>
      </w:r>
      <w:r w:rsidRPr="00F74C79">
        <w:t>ochrony dziedzictwa narodowego określi, w</w:t>
      </w:r>
      <w:r>
        <w:t> </w:t>
      </w:r>
      <w:r w:rsidRPr="00F74C79">
        <w:t xml:space="preserve">drodze rozporządzenia, szczegółowe </w:t>
      </w:r>
      <w:r w:rsidR="001F0179">
        <w:t xml:space="preserve">warunki, </w:t>
      </w:r>
      <w:r w:rsidRPr="00F74C79">
        <w:t>kryteria i</w:t>
      </w:r>
      <w:r>
        <w:t> </w:t>
      </w:r>
      <w:r w:rsidRPr="00F74C79">
        <w:t>tryb przyznawania świadczeń, o</w:t>
      </w:r>
      <w:r>
        <w:t> </w:t>
      </w:r>
      <w:r w:rsidRPr="00F74C79">
        <w:t>których mowa w</w:t>
      </w:r>
      <w:r>
        <w:t> ust. </w:t>
      </w:r>
      <w:r w:rsidRPr="00F74C79">
        <w:t>1</w:t>
      </w:r>
      <w:r>
        <w:t xml:space="preserve"> pkt </w:t>
      </w:r>
      <w:r w:rsidRPr="00F74C79">
        <w:t>2</w:t>
      </w:r>
      <w:r>
        <w:t xml:space="preserve"> i </w:t>
      </w:r>
      <w:r w:rsidRPr="00F74C79">
        <w:t>3, tryb składania wniosków o</w:t>
      </w:r>
      <w:r>
        <w:t> </w:t>
      </w:r>
      <w:r w:rsidRPr="00F74C79">
        <w:t>ich przyznanie oraz tryb przekazywania środków, biorąc pod uwagę priorytety społeczne, politykę kulturalną państwa oraz potrzebę zapewnienia wsparci</w:t>
      </w:r>
      <w:r>
        <w:t>a dla środowisk artystycznych.</w:t>
      </w:r>
    </w:p>
    <w:p w14:paraId="7E512D94" w14:textId="6F8C902A" w:rsidR="00AE27F0" w:rsidRPr="00182333" w:rsidRDefault="00AE27F0" w:rsidP="00AE27F0">
      <w:pPr>
        <w:pStyle w:val="ARTartustawynprozporzdzenia"/>
      </w:pPr>
      <w:r w:rsidRPr="00182333">
        <w:rPr>
          <w:rStyle w:val="Ppogrubienie"/>
        </w:rPr>
        <w:t xml:space="preserve">Art. </w:t>
      </w:r>
      <w:del w:id="255" w:author="Autor">
        <w:r w:rsidRPr="00182333" w:rsidDel="009C61CD">
          <w:rPr>
            <w:rStyle w:val="Ppogrubienie"/>
          </w:rPr>
          <w:delText>4</w:delText>
        </w:r>
        <w:r w:rsidDel="009C61CD">
          <w:rPr>
            <w:rStyle w:val="Ppogrubienie"/>
          </w:rPr>
          <w:delText>5</w:delText>
        </w:r>
      </w:del>
      <w:ins w:id="256" w:author="Autor">
        <w:r w:rsidR="009C61CD" w:rsidRPr="00182333">
          <w:rPr>
            <w:rStyle w:val="Ppogrubienie"/>
          </w:rPr>
          <w:t>4</w:t>
        </w:r>
        <w:r w:rsidR="009C61CD">
          <w:rPr>
            <w:rStyle w:val="Ppogrubienie"/>
          </w:rPr>
          <w:t>6</w:t>
        </w:r>
      </w:ins>
      <w:r w:rsidRPr="00182333">
        <w:rPr>
          <w:rStyle w:val="Ppogrubienie"/>
        </w:rPr>
        <w:t>.</w:t>
      </w:r>
      <w:r w:rsidRPr="00182333">
        <w:t xml:space="preserve"> 1. Artysta zawodowy chcący korzystać z</w:t>
      </w:r>
      <w:r>
        <w:t> </w:t>
      </w:r>
      <w:r w:rsidRPr="00182333">
        <w:t>Dopłaty, składa do Dyrektora Izby wniosek o</w:t>
      </w:r>
      <w:r>
        <w:t> </w:t>
      </w:r>
      <w:r w:rsidRPr="00182333">
        <w:t>przyznanie Dopłaty</w:t>
      </w:r>
      <w:r>
        <w:t xml:space="preserve"> za pośrednictwem systemu</w:t>
      </w:r>
      <w:r w:rsidRPr="00182333">
        <w:t>.</w:t>
      </w:r>
    </w:p>
    <w:p w14:paraId="0B4E75D0" w14:textId="641768BD" w:rsidR="00AE27F0" w:rsidRPr="00182333" w:rsidRDefault="00AE27F0" w:rsidP="00AE27F0">
      <w:pPr>
        <w:pStyle w:val="USTustnpkodeksu"/>
      </w:pPr>
      <w:r w:rsidRPr="00182333">
        <w:t>2. Do wniosku o</w:t>
      </w:r>
      <w:r>
        <w:t> </w:t>
      </w:r>
      <w:r w:rsidRPr="00182333">
        <w:t>przyznanie Dopłaty dołącza się:</w:t>
      </w:r>
    </w:p>
    <w:p w14:paraId="5C0A6788" w14:textId="730C1743" w:rsidR="00AE27F0" w:rsidRPr="00182333" w:rsidRDefault="00AE27F0" w:rsidP="00AE27F0">
      <w:pPr>
        <w:pStyle w:val="PKTpunkt"/>
      </w:pPr>
      <w:r w:rsidRPr="00182333">
        <w:t>1)</w:t>
      </w:r>
      <w:r w:rsidRPr="00182333">
        <w:tab/>
        <w:t>oświadczenie o</w:t>
      </w:r>
      <w:r>
        <w:t> </w:t>
      </w:r>
      <w:r w:rsidRPr="00182333">
        <w:t>spełnianiu warunków korzystania z</w:t>
      </w:r>
      <w:r>
        <w:t> </w:t>
      </w:r>
      <w:r w:rsidRPr="00182333">
        <w:t xml:space="preserve">Dopłaty; </w:t>
      </w:r>
    </w:p>
    <w:p w14:paraId="1632A460" w14:textId="6631E2FC" w:rsidR="00AE27F0" w:rsidRPr="00182333" w:rsidRDefault="00AE27F0" w:rsidP="00AE27F0">
      <w:pPr>
        <w:pStyle w:val="PKTpunkt"/>
      </w:pPr>
      <w:r w:rsidRPr="00182333">
        <w:t>2)</w:t>
      </w:r>
      <w:r w:rsidRPr="00182333">
        <w:tab/>
        <w:t>informacje o</w:t>
      </w:r>
      <w:r>
        <w:t> </w:t>
      </w:r>
      <w:r w:rsidRPr="00182333">
        <w:t>przeciętnym miesięcznym dochodzie,;</w:t>
      </w:r>
    </w:p>
    <w:p w14:paraId="2FD8B3CB" w14:textId="650C8CBB" w:rsidR="00AE27F0" w:rsidRPr="00182333" w:rsidRDefault="00AE27F0" w:rsidP="00AE27F0">
      <w:pPr>
        <w:pStyle w:val="PKTpunkt"/>
      </w:pPr>
      <w:r w:rsidRPr="00182333">
        <w:t>3)</w:t>
      </w:r>
      <w:r w:rsidRPr="00182333">
        <w:tab/>
        <w:t>informacje o</w:t>
      </w:r>
      <w:r>
        <w:t> </w:t>
      </w:r>
      <w:r w:rsidRPr="00182333">
        <w:t>numerze rachunku składkowego artysty zawodowego chcącego skorzystać z</w:t>
      </w:r>
      <w:r>
        <w:t> </w:t>
      </w:r>
      <w:r w:rsidRPr="00182333">
        <w:t>Dopłaty.</w:t>
      </w:r>
    </w:p>
    <w:p w14:paraId="27764013" w14:textId="29415632" w:rsidR="00AE27F0" w:rsidRPr="00182333" w:rsidRDefault="00AE27F0" w:rsidP="00AE27F0">
      <w:pPr>
        <w:pStyle w:val="USTustnpkodeksu"/>
      </w:pPr>
      <w:r w:rsidRPr="00182333">
        <w:t>3. Informacje przedstawione we wniosku o</w:t>
      </w:r>
      <w:r>
        <w:t> </w:t>
      </w:r>
      <w:r w:rsidRPr="00182333">
        <w:t>przyznanie Dopłaty składa się pod rygorem odpowiedzialności karnej za składanie fałszywych zeznań. Składający oświadczenie jest obowiązany do zawarcia w</w:t>
      </w:r>
      <w:r>
        <w:t> </w:t>
      </w:r>
      <w:r w:rsidRPr="00182333">
        <w:t xml:space="preserve">nim klauzuli następującej treści: </w:t>
      </w:r>
      <w:r>
        <w:t>„</w:t>
      </w:r>
      <w:r w:rsidRPr="00182333">
        <w:t>Jestem świadomy odpowiedzialności karnej za złożenie fałszywego oświadczenia.</w:t>
      </w:r>
      <w:r>
        <w:t>”</w:t>
      </w:r>
      <w:r w:rsidRPr="00182333">
        <w:t>. Klauzula ta zastępuje pouczenie organu o</w:t>
      </w:r>
      <w:r>
        <w:t> </w:t>
      </w:r>
      <w:r w:rsidRPr="00182333">
        <w:t>odpowiedzialności karnej za składanie fałszywych zeznań.</w:t>
      </w:r>
    </w:p>
    <w:p w14:paraId="7E84DDC2" w14:textId="53262520" w:rsidR="00AE27F0" w:rsidRPr="00182333" w:rsidRDefault="00AE27F0" w:rsidP="00AE27F0">
      <w:pPr>
        <w:pStyle w:val="USTustnpkodeksu"/>
      </w:pPr>
      <w:r w:rsidRPr="00182333">
        <w:t>4. Wniosek o</w:t>
      </w:r>
      <w:r>
        <w:t> </w:t>
      </w:r>
      <w:r w:rsidRPr="00182333">
        <w:t>przyznanie Dopłaty składa się nie później niż do 3</w:t>
      </w:r>
      <w:r>
        <w:t> </w:t>
      </w:r>
      <w:r w:rsidRPr="00182333">
        <w:t>dnia miesiąca, od którego przyznana ma być Dopłata.</w:t>
      </w:r>
    </w:p>
    <w:p w14:paraId="4A3C58E8" w14:textId="21870BC3" w:rsidR="00AE27F0" w:rsidRPr="00182333" w:rsidRDefault="00AE27F0" w:rsidP="00AE27F0">
      <w:pPr>
        <w:pStyle w:val="USTustnpkodeksu"/>
      </w:pPr>
      <w:r w:rsidRPr="00182333">
        <w:t xml:space="preserve">5. Dopłata przyznawana jest na okres jednego roku </w:t>
      </w:r>
      <w:r>
        <w:t>liczonego od 1 maja do 31 kwietnia roku następnego</w:t>
      </w:r>
      <w:r w:rsidRPr="00182333">
        <w:t>, a</w:t>
      </w:r>
      <w:r>
        <w:t> </w:t>
      </w:r>
      <w:r w:rsidRPr="00182333">
        <w:t>w</w:t>
      </w:r>
      <w:r>
        <w:t> </w:t>
      </w:r>
      <w:r w:rsidRPr="00182333">
        <w:t>przypadku gdy wniosek o</w:t>
      </w:r>
      <w:r>
        <w:t> </w:t>
      </w:r>
      <w:r w:rsidRPr="00182333">
        <w:t>przyznanie Dopłaty został złożony w</w:t>
      </w:r>
      <w:r>
        <w:t> </w:t>
      </w:r>
      <w:r w:rsidRPr="00182333">
        <w:t xml:space="preserve">trakcie trwania roku kalendarzowego – do końca tego </w:t>
      </w:r>
      <w:r>
        <w:t>okresu</w:t>
      </w:r>
      <w:r w:rsidRPr="00182333">
        <w:t>, z</w:t>
      </w:r>
      <w:r>
        <w:t> </w:t>
      </w:r>
      <w:r w:rsidRPr="00182333">
        <w:t>tym że wypłaca się ją za pełne miesiące kalendarzowe.</w:t>
      </w:r>
    </w:p>
    <w:p w14:paraId="082B98D2" w14:textId="1765D082" w:rsidR="00AE27F0" w:rsidRPr="00182333" w:rsidRDefault="00AE27F0" w:rsidP="00AE27F0">
      <w:pPr>
        <w:pStyle w:val="USTustnpkodeksu"/>
      </w:pPr>
      <w:r w:rsidRPr="00182333">
        <w:t>6. Dyrektor Izby ma 14</w:t>
      </w:r>
      <w:r>
        <w:t> </w:t>
      </w:r>
      <w:r w:rsidRPr="00182333">
        <w:t>dni na rozpatrzenie wniosku o</w:t>
      </w:r>
      <w:r>
        <w:t> </w:t>
      </w:r>
      <w:r w:rsidRPr="00182333">
        <w:t>przyznanie Dopłaty.</w:t>
      </w:r>
    </w:p>
    <w:p w14:paraId="0B927048" w14:textId="543FE586" w:rsidR="00AE27F0" w:rsidRPr="00182333" w:rsidRDefault="00AE27F0" w:rsidP="00AE27F0">
      <w:pPr>
        <w:pStyle w:val="USTustnpkodeksu"/>
      </w:pPr>
      <w:r w:rsidRPr="00182333">
        <w:lastRenderedPageBreak/>
        <w:t>7. Dopłata przyznawana jest przez Dyrektora Izby w</w:t>
      </w:r>
      <w:r>
        <w:t> </w:t>
      </w:r>
      <w:r w:rsidRPr="00182333">
        <w:t>drodze decyzji, od której przysługuje odwołanie do ministra właściwego do spraw kultury i</w:t>
      </w:r>
      <w:r>
        <w:t> </w:t>
      </w:r>
      <w:r w:rsidRPr="00182333">
        <w:t>ochrony dziedzictwa narodowego.</w:t>
      </w:r>
    </w:p>
    <w:p w14:paraId="0BEA3248" w14:textId="3A9A146C" w:rsidR="00AE27F0" w:rsidRDefault="00AE27F0" w:rsidP="00AE27F0">
      <w:pPr>
        <w:pStyle w:val="USTustnpkodeksu"/>
        <w:rPr>
          <w:ins w:id="257" w:author="Autor"/>
        </w:rPr>
      </w:pPr>
      <w:r w:rsidRPr="00182333">
        <w:t>8. Do postępowań w</w:t>
      </w:r>
      <w:r>
        <w:t> </w:t>
      </w:r>
      <w:r w:rsidRPr="00182333">
        <w:t xml:space="preserve">sprawie przyznania Dopłaty stosuje się </w:t>
      </w:r>
      <w:r>
        <w:t xml:space="preserve">odpowiednio </w:t>
      </w:r>
      <w:r w:rsidRPr="00182333">
        <w:t>przepisy ustawy – Kodeks postępowania administracyjnego.</w:t>
      </w:r>
    </w:p>
    <w:p w14:paraId="4B867D56" w14:textId="7C1D4BD7" w:rsidR="004D22C5" w:rsidRPr="00182333" w:rsidRDefault="004D22C5" w:rsidP="004D22C5">
      <w:pPr>
        <w:pStyle w:val="USTustnpkodeksu"/>
        <w:rPr>
          <w:ins w:id="258" w:author="Autor"/>
        </w:rPr>
      </w:pPr>
      <w:ins w:id="259" w:author="Autor">
        <w:r>
          <w:t>9. Postępowania, o których mowa w ust. 8 prowadzi się w całości za pośrednictwem systemu.</w:t>
        </w:r>
      </w:ins>
    </w:p>
    <w:p w14:paraId="644AC92A" w14:textId="747AA3C2" w:rsidR="004D22C5" w:rsidRPr="00182333" w:rsidDel="002E73BB" w:rsidRDefault="004D22C5" w:rsidP="00AE27F0">
      <w:pPr>
        <w:pStyle w:val="USTustnpkodeksu"/>
        <w:rPr>
          <w:del w:id="260" w:author="Autor"/>
        </w:rPr>
      </w:pPr>
    </w:p>
    <w:p w14:paraId="3297A982" w14:textId="783BEB4E" w:rsidR="00AE27F0" w:rsidRPr="00182333" w:rsidRDefault="00AE27F0" w:rsidP="00AE27F0">
      <w:pPr>
        <w:pStyle w:val="ARTartustawynprozporzdzenia"/>
      </w:pPr>
      <w:r w:rsidRPr="00182333">
        <w:rPr>
          <w:rStyle w:val="Ppogrubienie"/>
        </w:rPr>
        <w:t xml:space="preserve">Art. </w:t>
      </w:r>
      <w:del w:id="261" w:author="Autor">
        <w:r w:rsidRPr="00182333" w:rsidDel="009C61CD">
          <w:rPr>
            <w:rStyle w:val="Ppogrubienie"/>
          </w:rPr>
          <w:delText>4</w:delText>
        </w:r>
        <w:r w:rsidDel="009C61CD">
          <w:rPr>
            <w:rStyle w:val="Ppogrubienie"/>
          </w:rPr>
          <w:delText>6</w:delText>
        </w:r>
      </w:del>
      <w:ins w:id="262" w:author="Autor">
        <w:r w:rsidR="009C61CD" w:rsidRPr="00182333">
          <w:rPr>
            <w:rStyle w:val="Ppogrubienie"/>
          </w:rPr>
          <w:t>4</w:t>
        </w:r>
        <w:r w:rsidR="009C61CD">
          <w:rPr>
            <w:rStyle w:val="Ppogrubienie"/>
          </w:rPr>
          <w:t>7</w:t>
        </w:r>
      </w:ins>
      <w:r w:rsidRPr="00182333">
        <w:rPr>
          <w:rStyle w:val="Ppogrubienie"/>
        </w:rPr>
        <w:t>.</w:t>
      </w:r>
      <w:r w:rsidRPr="00182333">
        <w:t xml:space="preserve"> 1. Artysta zawodowy traci prawo do Dopłaty, w</w:t>
      </w:r>
      <w:r>
        <w:t> </w:t>
      </w:r>
      <w:r w:rsidRPr="00182333">
        <w:t>przypadku uzyskania innego tytułu do ubezpieczeń społecznych i</w:t>
      </w:r>
      <w:r>
        <w:t xml:space="preserve"> ubezpieczeń </w:t>
      </w:r>
      <w:r w:rsidRPr="00182333">
        <w:t>zdrowotnych niż wskazany w</w:t>
      </w:r>
      <w:r>
        <w:t> art. </w:t>
      </w:r>
      <w:del w:id="263" w:author="Autor">
        <w:r w:rsidDel="009C61CD">
          <w:delText xml:space="preserve">41 </w:delText>
        </w:r>
      </w:del>
      <w:ins w:id="264" w:author="Autor">
        <w:r w:rsidR="009C61CD">
          <w:t xml:space="preserve">42 </w:t>
        </w:r>
      </w:ins>
      <w:r>
        <w:t>ust. </w:t>
      </w:r>
      <w:r w:rsidRPr="00182333">
        <w:t>1.</w:t>
      </w:r>
    </w:p>
    <w:p w14:paraId="7F4EA049" w14:textId="6864C34C" w:rsidR="00AE27F0" w:rsidRPr="00182333" w:rsidRDefault="00AE27F0" w:rsidP="00AE27F0">
      <w:pPr>
        <w:pStyle w:val="USTustnpkodeksu"/>
      </w:pPr>
      <w:r w:rsidRPr="00182333">
        <w:t>2. Artysta ma obowiązek poinformować Dyrektora Izby o</w:t>
      </w:r>
      <w:r>
        <w:t> </w:t>
      </w:r>
      <w:r w:rsidRPr="00182333">
        <w:t>utracie prawa do Dopłaty w</w:t>
      </w:r>
      <w:r>
        <w:t> </w:t>
      </w:r>
      <w:r w:rsidRPr="00182333">
        <w:t>ciągu 7</w:t>
      </w:r>
      <w:r>
        <w:t> </w:t>
      </w:r>
      <w:r w:rsidRPr="00182333">
        <w:t>dni od dnia zdarzenia, na skutek którego utracono prawo do Dopłaty.</w:t>
      </w:r>
    </w:p>
    <w:p w14:paraId="06681C57" w14:textId="77777777" w:rsidR="00AE27F0" w:rsidRPr="00182333" w:rsidRDefault="00AE27F0" w:rsidP="00AE27F0">
      <w:pPr>
        <w:pStyle w:val="USTustnpkodeksu"/>
      </w:pPr>
      <w:r w:rsidRPr="00182333">
        <w:t>3. Dopłata przyznana artyście zawodowemu nienależnie jest zwracana przez artystę zawodowego</w:t>
      </w:r>
      <w:r w:rsidRPr="00EB4BE5">
        <w:t xml:space="preserve"> </w:t>
      </w:r>
      <w:r w:rsidRPr="00182333">
        <w:t>na rachunek bankowy Funduszu Wsparcia.</w:t>
      </w:r>
    </w:p>
    <w:p w14:paraId="6313E6FB" w14:textId="75F958AC" w:rsidR="00AE27F0" w:rsidRPr="00182333" w:rsidRDefault="00AE27F0" w:rsidP="00AE27F0">
      <w:pPr>
        <w:pStyle w:val="USTustnpkodeksu"/>
      </w:pPr>
      <w:r w:rsidRPr="00182333">
        <w:t xml:space="preserve">4. </w:t>
      </w:r>
      <w:r w:rsidRPr="0033570E">
        <w:t xml:space="preserve">Wysokość </w:t>
      </w:r>
      <w:r>
        <w:t>Dopłaty</w:t>
      </w:r>
      <w:r w:rsidRPr="0033570E">
        <w:t>, podlegając</w:t>
      </w:r>
      <w:r>
        <w:t>ej</w:t>
      </w:r>
      <w:r w:rsidRPr="0033570E">
        <w:t xml:space="preserve"> zwrotowi oraz terminy </w:t>
      </w:r>
      <w:r>
        <w:t>jej</w:t>
      </w:r>
      <w:r w:rsidRPr="0033570E">
        <w:t xml:space="preserve"> zwrotu ustala w</w:t>
      </w:r>
      <w:r>
        <w:t> </w:t>
      </w:r>
      <w:r w:rsidRPr="0033570E">
        <w:t>drodze decyzji administracyjnej Dyrektor Izby.</w:t>
      </w:r>
    </w:p>
    <w:p w14:paraId="13827A6D" w14:textId="780630D8" w:rsidR="00AE27F0" w:rsidRPr="00182333" w:rsidRDefault="00AE27F0" w:rsidP="008D1186">
      <w:pPr>
        <w:pStyle w:val="USTustnpkodeksu"/>
      </w:pPr>
      <w:r w:rsidRPr="00182333">
        <w:t xml:space="preserve">5. </w:t>
      </w:r>
      <w:r w:rsidRPr="0033570E">
        <w:t>Dopłata przyznana artyście zawodowemu nienależnie podlega eg</w:t>
      </w:r>
      <w:r>
        <w:t>z</w:t>
      </w:r>
      <w:r w:rsidRPr="0033570E">
        <w:t>ekucji administracyjnej w</w:t>
      </w:r>
      <w:r>
        <w:t> </w:t>
      </w:r>
      <w:r w:rsidRPr="0033570E">
        <w:t>trybie ustawy o</w:t>
      </w:r>
      <w:r>
        <w:t> </w:t>
      </w:r>
      <w:r w:rsidRPr="0033570E">
        <w:t>postępowaniu egzekucyjnym w</w:t>
      </w:r>
      <w:r>
        <w:t> </w:t>
      </w:r>
      <w:r w:rsidRPr="0033570E">
        <w:t>administracji (</w:t>
      </w:r>
      <w:r>
        <w:t>Dz. U.</w:t>
      </w:r>
      <w:r w:rsidRPr="0033570E">
        <w:t xml:space="preserve"> z</w:t>
      </w:r>
      <w:r>
        <w:t> </w:t>
      </w:r>
      <w:r w:rsidRPr="0033570E">
        <w:t>2020</w:t>
      </w:r>
      <w:r>
        <w:t> </w:t>
      </w:r>
      <w:r w:rsidRPr="0033570E">
        <w:t>r.</w:t>
      </w:r>
      <w:r>
        <w:t xml:space="preserve"> poz. </w:t>
      </w:r>
      <w:r w:rsidRPr="0033570E">
        <w:t>1427,</w:t>
      </w:r>
      <w:r>
        <w:t xml:space="preserve"> z </w:t>
      </w:r>
      <w:proofErr w:type="spellStart"/>
      <w:r>
        <w:t>późn</w:t>
      </w:r>
      <w:proofErr w:type="spellEnd"/>
      <w:r>
        <w:t>. zm.</w:t>
      </w:r>
      <w:r w:rsidRPr="00AE27F0">
        <w:rPr>
          <w:rStyle w:val="IGindeksgrny"/>
        </w:rPr>
        <w:footnoteReference w:id="2"/>
      </w:r>
      <w:r w:rsidRPr="00AE27F0">
        <w:rPr>
          <w:rStyle w:val="IGindeksgrny"/>
        </w:rPr>
        <w:t>)</w:t>
      </w:r>
      <w:r w:rsidR="008D1186">
        <w:t xml:space="preserve">) </w:t>
      </w:r>
      <w:r w:rsidRPr="00E76100">
        <w:t>lub potrąceniu z</w:t>
      </w:r>
      <w:r>
        <w:t> </w:t>
      </w:r>
      <w:r w:rsidRPr="00E76100">
        <w:t>nienależnie opłaconych składek, na zasadach określonych w</w:t>
      </w:r>
      <w:r>
        <w:t> </w:t>
      </w:r>
      <w:r w:rsidRPr="00E76100">
        <w:t>ustawie z</w:t>
      </w:r>
      <w:r>
        <w:t> </w:t>
      </w:r>
      <w:r w:rsidRPr="00E76100">
        <w:t>dnia 13</w:t>
      </w:r>
      <w:r>
        <w:t> </w:t>
      </w:r>
      <w:r w:rsidRPr="00E76100">
        <w:t>października 1998</w:t>
      </w:r>
      <w:r>
        <w:t> </w:t>
      </w:r>
      <w:r w:rsidRPr="00E76100">
        <w:t>r. o</w:t>
      </w:r>
      <w:r>
        <w:t> </w:t>
      </w:r>
      <w:r w:rsidRPr="00E76100">
        <w:t>systemie ubezpieczeń społecznych (Dz.U. z</w:t>
      </w:r>
      <w:r>
        <w:t> </w:t>
      </w:r>
      <w:r w:rsidRPr="00E76100">
        <w:t>2021</w:t>
      </w:r>
      <w:r>
        <w:t> </w:t>
      </w:r>
      <w:r w:rsidRPr="00E76100">
        <w:t>r.</w:t>
      </w:r>
      <w:r>
        <w:t xml:space="preserve"> poz. </w:t>
      </w:r>
      <w:r w:rsidRPr="00E76100">
        <w:t>423, z</w:t>
      </w:r>
      <w:r>
        <w:t> </w:t>
      </w:r>
      <w:proofErr w:type="spellStart"/>
      <w:r w:rsidRPr="00E76100">
        <w:t>późn</w:t>
      </w:r>
      <w:proofErr w:type="spellEnd"/>
      <w:r w:rsidRPr="00E76100">
        <w:t>. zm.</w:t>
      </w:r>
      <w:r w:rsidRPr="00AE27F0">
        <w:rPr>
          <w:rStyle w:val="IGindeksgrny"/>
        </w:rPr>
        <w:footnoteReference w:id="3"/>
      </w:r>
      <w:r w:rsidRPr="00AE27F0">
        <w:rPr>
          <w:rStyle w:val="IGindeksgrny"/>
        </w:rPr>
        <w:t>)</w:t>
      </w:r>
      <w:r w:rsidRPr="00E76100">
        <w:t>) na podstawie prawomocnej decyzji, o</w:t>
      </w:r>
      <w:r>
        <w:t> </w:t>
      </w:r>
      <w:r w:rsidRPr="00E76100">
        <w:t>której mowa w</w:t>
      </w:r>
      <w:r>
        <w:t> ust. </w:t>
      </w:r>
      <w:r w:rsidRPr="00E76100">
        <w:t>4.</w:t>
      </w:r>
      <w:r w:rsidR="008D1186" w:rsidRPr="00182333">
        <w:t xml:space="preserve"> </w:t>
      </w:r>
    </w:p>
    <w:p w14:paraId="0F9F6B56" w14:textId="17EF3000" w:rsidR="00AE27F0" w:rsidRPr="00182333" w:rsidRDefault="00AE27F0" w:rsidP="00AE27F0">
      <w:pPr>
        <w:pStyle w:val="USTustnpkodeksu"/>
      </w:pPr>
      <w:r w:rsidRPr="00182333">
        <w:t xml:space="preserve">6. </w:t>
      </w:r>
      <w:r>
        <w:t>Zwrot Dopłaty</w:t>
      </w:r>
      <w:r w:rsidRPr="00182333">
        <w:t xml:space="preserve"> ulega przedawnieniu z</w:t>
      </w:r>
      <w:r>
        <w:t> </w:t>
      </w:r>
      <w:r w:rsidRPr="00182333">
        <w:t xml:space="preserve">upływem </w:t>
      </w:r>
      <w:r>
        <w:t>5 </w:t>
      </w:r>
      <w:r w:rsidRPr="00182333">
        <w:t>lat, licząc od dnia, w</w:t>
      </w:r>
      <w:r>
        <w:t> </w:t>
      </w:r>
      <w:r w:rsidRPr="00182333">
        <w:t>którym decyzja ustalająca te należności stała się ostateczna.</w:t>
      </w:r>
    </w:p>
    <w:p w14:paraId="71E57D82" w14:textId="77777777" w:rsidR="00AE27F0" w:rsidRPr="00182333" w:rsidRDefault="00AE27F0" w:rsidP="00AE27F0">
      <w:pPr>
        <w:pStyle w:val="USTustnpkodeksu"/>
      </w:pPr>
      <w:r w:rsidRPr="00182333">
        <w:t xml:space="preserve">7. Bieg przedawnienia </w:t>
      </w:r>
      <w:r>
        <w:t xml:space="preserve">zwrotu Dopłaty, </w:t>
      </w:r>
      <w:r w:rsidRPr="00182333">
        <w:t>przerywa odroczenie terminu płatności należności lub rozłożenie spłaty należności na raty</w:t>
      </w:r>
      <w:r>
        <w:t xml:space="preserve"> przez Dyrektora Izby</w:t>
      </w:r>
      <w:r w:rsidRPr="00182333">
        <w:t>. Po przerwaniu biegu terminu przedawnienia biegnie on na nowo od dnia następującego po dniu ustalonym jako ostatni dzień spłaty odroczonej należności lub po dniu ustalonym jako ostatni dzień spłaty ostatniej raty należności.</w:t>
      </w:r>
    </w:p>
    <w:p w14:paraId="0C0CD812" w14:textId="264F2565" w:rsidR="00AE27F0" w:rsidRPr="00182333" w:rsidRDefault="00AE27F0" w:rsidP="00AE27F0">
      <w:pPr>
        <w:pStyle w:val="USTustnpkodeksu"/>
      </w:pPr>
      <w:r w:rsidRPr="00182333">
        <w:lastRenderedPageBreak/>
        <w:t>8. Nie wydaje się decyzji o</w:t>
      </w:r>
      <w:r>
        <w:t> </w:t>
      </w:r>
      <w:r w:rsidRPr="00182333">
        <w:t>zwrocie nienależnie pobranej Dopłaty, jeżeli od terminu jej pobrania upłynęło więcej niż 10</w:t>
      </w:r>
      <w:r>
        <w:t> </w:t>
      </w:r>
      <w:r w:rsidRPr="00182333">
        <w:t>lat.</w:t>
      </w:r>
    </w:p>
    <w:p w14:paraId="63C9D71F" w14:textId="3AF145E4" w:rsidR="00AE27F0" w:rsidRPr="00182333" w:rsidRDefault="00AE27F0" w:rsidP="00AE27F0">
      <w:pPr>
        <w:pStyle w:val="ARTartustawynprozporzdzenia"/>
      </w:pPr>
      <w:r w:rsidRPr="00182333">
        <w:rPr>
          <w:rStyle w:val="Ppogrubienie"/>
        </w:rPr>
        <w:t xml:space="preserve">Art. </w:t>
      </w:r>
      <w:del w:id="265" w:author="Autor">
        <w:r w:rsidRPr="00182333" w:rsidDel="009C61CD">
          <w:rPr>
            <w:rStyle w:val="Ppogrubienie"/>
          </w:rPr>
          <w:delText>4</w:delText>
        </w:r>
        <w:r w:rsidDel="009C61CD">
          <w:rPr>
            <w:rStyle w:val="Ppogrubienie"/>
          </w:rPr>
          <w:delText>7</w:delText>
        </w:r>
      </w:del>
      <w:ins w:id="266" w:author="Autor">
        <w:r w:rsidR="009C61CD" w:rsidRPr="00182333">
          <w:rPr>
            <w:rStyle w:val="Ppogrubienie"/>
          </w:rPr>
          <w:t>4</w:t>
        </w:r>
        <w:r w:rsidR="009C61CD">
          <w:rPr>
            <w:rStyle w:val="Ppogrubienie"/>
          </w:rPr>
          <w:t>8</w:t>
        </w:r>
      </w:ins>
      <w:r w:rsidRPr="00182333">
        <w:rPr>
          <w:rStyle w:val="Ppogrubienie"/>
        </w:rPr>
        <w:t xml:space="preserve">. </w:t>
      </w:r>
      <w:r w:rsidRPr="00182333">
        <w:t>1. Artystom zawodowym wydaje się Kartę, potwierdzającą ich uprawnienia.</w:t>
      </w:r>
      <w:r>
        <w:t xml:space="preserve"> </w:t>
      </w:r>
    </w:p>
    <w:p w14:paraId="514E9D06" w14:textId="4A1EDE25" w:rsidR="00AE27F0" w:rsidRPr="00182333" w:rsidRDefault="00AE27F0" w:rsidP="00AE27F0">
      <w:pPr>
        <w:pStyle w:val="USTustnpkodeksu"/>
      </w:pPr>
      <w:r w:rsidRPr="00182333">
        <w:t>2. Karta jest środkiem identyfikującym artystę zawodowego, poświadczającym jego uprawnienia ustalone w</w:t>
      </w:r>
      <w:r>
        <w:t> </w:t>
      </w:r>
      <w:r w:rsidRPr="00182333">
        <w:t>trybie określonym w</w:t>
      </w:r>
      <w:r>
        <w:t> </w:t>
      </w:r>
      <w:r w:rsidRPr="00182333">
        <w:t>niniejszej ustawie lub przyznane na podstawie przepisów odrębnych:</w:t>
      </w:r>
    </w:p>
    <w:p w14:paraId="4FEAC413" w14:textId="171C3A82" w:rsidR="00AE27F0" w:rsidRPr="00182333" w:rsidRDefault="00AE27F0" w:rsidP="00AE27F0">
      <w:pPr>
        <w:pStyle w:val="PKTpunkt"/>
      </w:pPr>
      <w:r w:rsidRPr="00182333">
        <w:t>1)</w:t>
      </w:r>
      <w:r w:rsidRPr="00182333">
        <w:tab/>
        <w:t>wydawanym w</w:t>
      </w:r>
      <w:r>
        <w:t> </w:t>
      </w:r>
      <w:r w:rsidRPr="00182333">
        <w:t>formie dokumentu z</w:t>
      </w:r>
      <w:r>
        <w:t> </w:t>
      </w:r>
      <w:r w:rsidRPr="00182333">
        <w:t xml:space="preserve">tworzywa sztucznego, zwanym dalej </w:t>
      </w:r>
      <w:r>
        <w:t>„</w:t>
      </w:r>
      <w:r w:rsidRPr="00182333">
        <w:t>kartą tradycyjną</w:t>
      </w:r>
      <w:r>
        <w:t>”</w:t>
      </w:r>
      <w:r w:rsidRPr="00182333">
        <w:t>; lub</w:t>
      </w:r>
    </w:p>
    <w:p w14:paraId="7C70DF05" w14:textId="158869BD" w:rsidR="00AE27F0" w:rsidRDefault="00AE27F0" w:rsidP="00AE27F0">
      <w:pPr>
        <w:pStyle w:val="PKTpunkt"/>
      </w:pPr>
      <w:r w:rsidRPr="00182333">
        <w:t>2)</w:t>
      </w:r>
      <w:r w:rsidRPr="00182333">
        <w:tab/>
      </w:r>
      <w:r>
        <w:t xml:space="preserve">w postaci elektronicznej, </w:t>
      </w:r>
      <w:r w:rsidRPr="009F5444">
        <w:t>realizowan</w:t>
      </w:r>
      <w:r>
        <w:t>ej</w:t>
      </w:r>
      <w:r w:rsidRPr="009F5444">
        <w:t xml:space="preserve"> przy pomocy publicznej aplikacji mobilnej, o</w:t>
      </w:r>
      <w:r>
        <w:t> </w:t>
      </w:r>
      <w:r w:rsidRPr="009F5444">
        <w:t>której mowa w</w:t>
      </w:r>
      <w:r>
        <w:t> art. </w:t>
      </w:r>
      <w:r w:rsidRPr="007E1455">
        <w:t>19e</w:t>
      </w:r>
      <w:r w:rsidRPr="009F5444">
        <w:t xml:space="preserve"> ustawy z</w:t>
      </w:r>
      <w:r>
        <w:t> </w:t>
      </w:r>
      <w:r w:rsidRPr="009F5444">
        <w:t>dnia 17</w:t>
      </w:r>
      <w:r>
        <w:t> </w:t>
      </w:r>
      <w:r w:rsidRPr="009F5444">
        <w:t>lutego 2005</w:t>
      </w:r>
      <w:r>
        <w:t> </w:t>
      </w:r>
      <w:r w:rsidRPr="009F5444">
        <w:t>r. o</w:t>
      </w:r>
      <w:r>
        <w:t> </w:t>
      </w:r>
      <w:r w:rsidRPr="009F5444">
        <w:t>informatyzacji działalności podmiotów realizujących zadania publiczne</w:t>
      </w:r>
      <w:r>
        <w:t xml:space="preserve"> (Dz. U. z 2021 r. poz. 2070)</w:t>
      </w:r>
      <w:r w:rsidRPr="00182333">
        <w:t>, zwan</w:t>
      </w:r>
      <w:r>
        <w:t>ej</w:t>
      </w:r>
      <w:r w:rsidRPr="00182333">
        <w:t xml:space="preserve"> dalej </w:t>
      </w:r>
      <w:r>
        <w:t>„</w:t>
      </w:r>
      <w:r w:rsidRPr="00182333">
        <w:t>kartą elektroniczną</w:t>
      </w:r>
      <w:r>
        <w:t>”</w:t>
      </w:r>
      <w:r w:rsidRPr="00182333">
        <w:t>.</w:t>
      </w:r>
    </w:p>
    <w:p w14:paraId="1128C605" w14:textId="77777777" w:rsidR="00AE27F0" w:rsidRDefault="00AE27F0" w:rsidP="00AE27F0">
      <w:pPr>
        <w:pStyle w:val="USTustnpkodeksu"/>
      </w:pPr>
      <w:r>
        <w:t>3. Na karcie widoczne są:</w:t>
      </w:r>
    </w:p>
    <w:p w14:paraId="64416363" w14:textId="59825112" w:rsidR="00AE27F0" w:rsidRPr="009F5444" w:rsidRDefault="00AE27F0" w:rsidP="00AE27F0">
      <w:pPr>
        <w:pStyle w:val="PKTpunkt"/>
      </w:pPr>
      <w:r>
        <w:t>1)</w:t>
      </w:r>
      <w:r>
        <w:tab/>
      </w:r>
      <w:r w:rsidRPr="009F5444">
        <w:t>imię i</w:t>
      </w:r>
      <w:r>
        <w:t> </w:t>
      </w:r>
      <w:r w:rsidRPr="009F5444">
        <w:t>nazwisko artysty zawodowego;</w:t>
      </w:r>
    </w:p>
    <w:p w14:paraId="3B8EC84C" w14:textId="3734E7BD" w:rsidR="00AE27F0" w:rsidRPr="009F5444" w:rsidRDefault="00AE27F0" w:rsidP="00AE27F0">
      <w:pPr>
        <w:pStyle w:val="PKTpunkt"/>
      </w:pPr>
      <w:r w:rsidRPr="009F5444">
        <w:t>2)</w:t>
      </w:r>
      <w:r w:rsidRPr="009F5444">
        <w:tab/>
        <w:t>zdjęcie z</w:t>
      </w:r>
      <w:r>
        <w:t> </w:t>
      </w:r>
      <w:r w:rsidRPr="009F5444">
        <w:t>wizerunkiem artysty zawodowego;</w:t>
      </w:r>
    </w:p>
    <w:p w14:paraId="6FA6E4B2" w14:textId="77777777" w:rsidR="00AE27F0" w:rsidRPr="00182333" w:rsidRDefault="00AE27F0" w:rsidP="00AE27F0">
      <w:pPr>
        <w:pStyle w:val="PKTpunkt"/>
      </w:pPr>
      <w:r w:rsidRPr="009F5444">
        <w:t>3)</w:t>
      </w:r>
      <w:r w:rsidRPr="009F5444">
        <w:tab/>
        <w:t>numer wydawanej</w:t>
      </w:r>
      <w:r>
        <w:t xml:space="preserve"> karty.</w:t>
      </w:r>
    </w:p>
    <w:p w14:paraId="70A07FBD" w14:textId="77777777" w:rsidR="00AE27F0" w:rsidRDefault="00AE27F0" w:rsidP="00AE27F0">
      <w:pPr>
        <w:pStyle w:val="USTustnpkodeksu"/>
      </w:pPr>
      <w:r>
        <w:t>4</w:t>
      </w:r>
      <w:r w:rsidRPr="00182333">
        <w:t xml:space="preserve">. </w:t>
      </w:r>
      <w:r>
        <w:t xml:space="preserve">Dyrektor </w:t>
      </w:r>
      <w:r w:rsidRPr="00182333">
        <w:t>Izb</w:t>
      </w:r>
      <w:r>
        <w:t>y</w:t>
      </w:r>
      <w:r w:rsidRPr="00182333">
        <w:t xml:space="preserve"> zapewnia</w:t>
      </w:r>
      <w:r>
        <w:t xml:space="preserve"> </w:t>
      </w:r>
      <w:r w:rsidRPr="00182333">
        <w:t>produkcję blankietów kart tradycyjnych, personalizację blankietów kart tradycyjnych</w:t>
      </w:r>
      <w:r>
        <w:t xml:space="preserve"> oraz</w:t>
      </w:r>
      <w:r w:rsidRPr="00182333">
        <w:t xml:space="preserve"> dystrybucję Kart</w:t>
      </w:r>
      <w:r>
        <w:t>.</w:t>
      </w:r>
    </w:p>
    <w:p w14:paraId="58517842" w14:textId="7ABFCE74" w:rsidR="00AE27F0" w:rsidRDefault="00AE27F0" w:rsidP="00AE27F0">
      <w:pPr>
        <w:pStyle w:val="USTustnpkodeksu"/>
      </w:pPr>
      <w:r>
        <w:t>5.</w:t>
      </w:r>
      <w:r w:rsidRPr="00D653BC">
        <w:t xml:space="preserve"> Karta </w:t>
      </w:r>
      <w:r>
        <w:t xml:space="preserve">tradycyjna </w:t>
      </w:r>
      <w:r w:rsidRPr="00D653BC">
        <w:t xml:space="preserve">wydawana jest </w:t>
      </w:r>
      <w:r>
        <w:t xml:space="preserve">z urzędu </w:t>
      </w:r>
      <w:r w:rsidRPr="00D653BC">
        <w:t>bezpłatnie po potwierdzeniu uprawnień artysty zawodowego.</w:t>
      </w:r>
    </w:p>
    <w:p w14:paraId="487F6CE5" w14:textId="053963AF" w:rsidR="00AE27F0" w:rsidRDefault="00AE27F0" w:rsidP="00AE27F0">
      <w:pPr>
        <w:pStyle w:val="USTustnpkodeksu"/>
      </w:pPr>
      <w:r>
        <w:t>6. W przypadku utraty karty, wydanie duplikatu Karty podlega opłacie w wysokości 20,00 zł.</w:t>
      </w:r>
    </w:p>
    <w:p w14:paraId="5B815CC4" w14:textId="3DCCE87C" w:rsidR="00AE27F0" w:rsidRDefault="00AE27F0" w:rsidP="00AE27F0">
      <w:pPr>
        <w:pStyle w:val="USTustnpkodeksu"/>
      </w:pPr>
      <w:r>
        <w:t xml:space="preserve">7. Karta elektroniczna </w:t>
      </w:r>
      <w:r w:rsidRPr="00502007">
        <w:t>jest</w:t>
      </w:r>
      <w:r>
        <w:t xml:space="preserve"> </w:t>
      </w:r>
      <w:r w:rsidRPr="00502007">
        <w:t xml:space="preserve">udostępniana </w:t>
      </w:r>
      <w:r>
        <w:t>artyście zawodowemu</w:t>
      </w:r>
      <w:r w:rsidRPr="00502007">
        <w:t xml:space="preserve"> w</w:t>
      </w:r>
      <w:r>
        <w:t> </w:t>
      </w:r>
      <w:r w:rsidRPr="00502007">
        <w:t>publicznej aplikacji mobilnej,</w:t>
      </w:r>
      <w:r>
        <w:t xml:space="preserve"> </w:t>
      </w:r>
      <w:r w:rsidRPr="00502007">
        <w:t>o</w:t>
      </w:r>
      <w:r>
        <w:t> </w:t>
      </w:r>
      <w:r w:rsidRPr="00502007">
        <w:t>której mowa w</w:t>
      </w:r>
      <w:r>
        <w:t> art. </w:t>
      </w:r>
      <w:r w:rsidRPr="00502007">
        <w:t>19e ustawy z</w:t>
      </w:r>
      <w:r>
        <w:t> </w:t>
      </w:r>
      <w:r w:rsidRPr="00502007">
        <w:t>dnia 17</w:t>
      </w:r>
      <w:r>
        <w:t> </w:t>
      </w:r>
      <w:r w:rsidRPr="00502007">
        <w:t>lutego 2005</w:t>
      </w:r>
      <w:r>
        <w:t> </w:t>
      </w:r>
      <w:r w:rsidRPr="00502007">
        <w:t>r. o</w:t>
      </w:r>
      <w:r>
        <w:t> </w:t>
      </w:r>
      <w:r w:rsidRPr="00502007">
        <w:t>informatyzacji</w:t>
      </w:r>
      <w:r>
        <w:t xml:space="preserve"> </w:t>
      </w:r>
      <w:r w:rsidRPr="00502007">
        <w:t>działalności podmiotów realizujących zadania publiczne, po potwierdzeniu jego</w:t>
      </w:r>
      <w:r>
        <w:t xml:space="preserve"> </w:t>
      </w:r>
      <w:r w:rsidRPr="00502007">
        <w:t>danych osobowych przy użyciu certyfikatu, o</w:t>
      </w:r>
      <w:r>
        <w:t> </w:t>
      </w:r>
      <w:r w:rsidRPr="00502007">
        <w:t>którym mowa w</w:t>
      </w:r>
      <w:r>
        <w:t> art. </w:t>
      </w:r>
      <w:r w:rsidRPr="00502007">
        <w:t>19e</w:t>
      </w:r>
      <w:r>
        <w:t xml:space="preserve"> ust. </w:t>
      </w:r>
      <w:r w:rsidRPr="00502007">
        <w:t>2a tej</w:t>
      </w:r>
      <w:r>
        <w:t xml:space="preserve"> </w:t>
      </w:r>
      <w:r w:rsidRPr="00502007">
        <w:t>ustawy.</w:t>
      </w:r>
    </w:p>
    <w:p w14:paraId="0CD0A14D" w14:textId="063C0201" w:rsidR="00AE27F0" w:rsidRPr="009F5444" w:rsidRDefault="00AE27F0" w:rsidP="00AE27F0">
      <w:pPr>
        <w:pStyle w:val="USTustnpkodeksu"/>
      </w:pPr>
      <w:r>
        <w:t xml:space="preserve">8. Dyrektor Izby </w:t>
      </w:r>
      <w:del w:id="267" w:author="Autor">
        <w:r w:rsidDel="003C40BA">
          <w:delText xml:space="preserve">może </w:delText>
        </w:r>
      </w:del>
      <w:r w:rsidRPr="009F5444">
        <w:t>udostępni</w:t>
      </w:r>
      <w:ins w:id="268" w:author="Autor">
        <w:r w:rsidR="003C40BA">
          <w:t>a</w:t>
        </w:r>
      </w:ins>
      <w:del w:id="269" w:author="Autor">
        <w:r w:rsidRPr="009F5444" w:rsidDel="003C40BA">
          <w:delText>ć</w:delText>
        </w:r>
      </w:del>
      <w:r w:rsidRPr="009F5444">
        <w:t xml:space="preserve"> mechanizm weryfikacji numerów i</w:t>
      </w:r>
      <w:r>
        <w:t> </w:t>
      </w:r>
      <w:r w:rsidRPr="009F5444">
        <w:t xml:space="preserve">statusów wydanych Kart instytucjom oraz podmiotom, które przyznały uprawnienia na rzecz </w:t>
      </w:r>
      <w:r>
        <w:t>artystów zawodowych</w:t>
      </w:r>
      <w:r w:rsidRPr="009F5444">
        <w:t>, w</w:t>
      </w:r>
      <w:r>
        <w:t> </w:t>
      </w:r>
      <w:r w:rsidRPr="009F5444">
        <w:t>zakresie niezbędnym do udzielenia tych uprawnień.</w:t>
      </w:r>
    </w:p>
    <w:p w14:paraId="3AC8AF23" w14:textId="5AA34A24" w:rsidR="00AE27F0" w:rsidRPr="00182333" w:rsidRDefault="00AE27F0" w:rsidP="00AE27F0">
      <w:pPr>
        <w:pStyle w:val="ARTartustawynprozporzdzenia"/>
      </w:pPr>
      <w:r w:rsidRPr="00182333">
        <w:rPr>
          <w:rStyle w:val="Ppogrubienie"/>
        </w:rPr>
        <w:t xml:space="preserve">Art. </w:t>
      </w:r>
      <w:del w:id="270" w:author="Autor">
        <w:r w:rsidRPr="00182333" w:rsidDel="009C61CD">
          <w:rPr>
            <w:rStyle w:val="Ppogrubienie"/>
          </w:rPr>
          <w:delText>4</w:delText>
        </w:r>
        <w:r w:rsidDel="009C61CD">
          <w:rPr>
            <w:rStyle w:val="Ppogrubienie"/>
          </w:rPr>
          <w:delText>8</w:delText>
        </w:r>
      </w:del>
      <w:ins w:id="271" w:author="Autor">
        <w:r w:rsidR="009C61CD" w:rsidRPr="00182333">
          <w:rPr>
            <w:rStyle w:val="Ppogrubienie"/>
          </w:rPr>
          <w:t>4</w:t>
        </w:r>
        <w:r w:rsidR="009C61CD">
          <w:rPr>
            <w:rStyle w:val="Ppogrubienie"/>
          </w:rPr>
          <w:t>9</w:t>
        </w:r>
      </w:ins>
      <w:r w:rsidRPr="00182333">
        <w:rPr>
          <w:rStyle w:val="Ppogrubienie"/>
        </w:rPr>
        <w:t>.</w:t>
      </w:r>
      <w:r w:rsidRPr="00182333">
        <w:t xml:space="preserve"> 1. Uprawnienia przysługujące na podstawie Karty mogą być przyznane przez:</w:t>
      </w:r>
    </w:p>
    <w:p w14:paraId="3FF392FA" w14:textId="77777777" w:rsidR="00AE27F0" w:rsidRPr="00182333" w:rsidRDefault="00AE27F0" w:rsidP="00AE27F0">
      <w:pPr>
        <w:pStyle w:val="PKTpunkt"/>
      </w:pPr>
      <w:r w:rsidRPr="00182333">
        <w:t>1)</w:t>
      </w:r>
      <w:r w:rsidRPr="00182333">
        <w:tab/>
        <w:t>instytucje podległe właściwym ministrom;</w:t>
      </w:r>
    </w:p>
    <w:p w14:paraId="7E5A62AC" w14:textId="1C216E7D" w:rsidR="00AE27F0" w:rsidRPr="00182333" w:rsidRDefault="00AE27F0" w:rsidP="00AE27F0">
      <w:pPr>
        <w:pStyle w:val="PKTpunkt"/>
      </w:pPr>
      <w:r w:rsidRPr="00182333">
        <w:t>2)</w:t>
      </w:r>
      <w:r w:rsidRPr="00182333">
        <w:tab/>
        <w:t>podmioty inne niż określone w</w:t>
      </w:r>
      <w:r>
        <w:t> pkt </w:t>
      </w:r>
      <w:r w:rsidRPr="00182333">
        <w:t>1, na podstawie umowy, o</w:t>
      </w:r>
      <w:r>
        <w:t> </w:t>
      </w:r>
      <w:r w:rsidRPr="00182333">
        <w:t>której mowa w</w:t>
      </w:r>
      <w:r>
        <w:t> art. </w:t>
      </w:r>
      <w:del w:id="272" w:author="Autor">
        <w:r w:rsidRPr="00182333" w:rsidDel="009C61CD">
          <w:delText>4</w:delText>
        </w:r>
        <w:r w:rsidDel="009C61CD">
          <w:delText>9</w:delText>
        </w:r>
      </w:del>
      <w:ins w:id="273" w:author="Autor">
        <w:r w:rsidR="009C61CD">
          <w:t>50</w:t>
        </w:r>
      </w:ins>
      <w:r w:rsidRPr="00182333">
        <w:t>.</w:t>
      </w:r>
    </w:p>
    <w:p w14:paraId="6C88693A" w14:textId="2E5A12D6" w:rsidR="00AE27F0" w:rsidRPr="00182333" w:rsidRDefault="00AE27F0" w:rsidP="00AE27F0">
      <w:pPr>
        <w:pStyle w:val="USTustnpkodeksu"/>
      </w:pPr>
      <w:r w:rsidRPr="00182333">
        <w:lastRenderedPageBreak/>
        <w:t>2. W</w:t>
      </w:r>
      <w:r>
        <w:t> </w:t>
      </w:r>
      <w:r w:rsidRPr="00182333">
        <w:t>przypadku przyznania artystom zawodowym uprawnień przez instytucje, o</w:t>
      </w:r>
      <w:r>
        <w:t> </w:t>
      </w:r>
      <w:r w:rsidRPr="00182333">
        <w:t>których mowa w</w:t>
      </w:r>
      <w:r>
        <w:t> ust. </w:t>
      </w:r>
      <w:r w:rsidRPr="00182333">
        <w:t>1</w:t>
      </w:r>
      <w:r>
        <w:t xml:space="preserve"> pkt </w:t>
      </w:r>
      <w:r w:rsidRPr="00182333">
        <w:t>1, wykaz tych uprawnień oraz instytucji je przyznających jest niezwłocznie przekazywany Izbie.</w:t>
      </w:r>
      <w:bookmarkStart w:id="274" w:name="mip59018867"/>
      <w:bookmarkStart w:id="275" w:name="mip59018868"/>
      <w:bookmarkEnd w:id="274"/>
      <w:bookmarkEnd w:id="275"/>
    </w:p>
    <w:p w14:paraId="4839C2F1" w14:textId="3FAD3AC7" w:rsidR="00AE27F0" w:rsidRPr="00182333" w:rsidRDefault="00AE27F0" w:rsidP="0058616B">
      <w:pPr>
        <w:pStyle w:val="ARTartustawynprozporzdzenia"/>
      </w:pPr>
      <w:r w:rsidRPr="00182333">
        <w:rPr>
          <w:rStyle w:val="Ppogrubienie"/>
        </w:rPr>
        <w:t xml:space="preserve">Art. </w:t>
      </w:r>
      <w:del w:id="276" w:author="Autor">
        <w:r w:rsidRPr="00182333" w:rsidDel="009C61CD">
          <w:rPr>
            <w:rStyle w:val="Ppogrubienie"/>
          </w:rPr>
          <w:delText>4</w:delText>
        </w:r>
        <w:r w:rsidDel="009C61CD">
          <w:rPr>
            <w:rStyle w:val="Ppogrubienie"/>
          </w:rPr>
          <w:delText>9</w:delText>
        </w:r>
      </w:del>
      <w:ins w:id="277" w:author="Autor">
        <w:r w:rsidR="009C61CD">
          <w:rPr>
            <w:rStyle w:val="Ppogrubienie"/>
          </w:rPr>
          <w:t>50</w:t>
        </w:r>
      </w:ins>
      <w:r w:rsidRPr="00182333">
        <w:rPr>
          <w:rStyle w:val="Ppogrubienie"/>
        </w:rPr>
        <w:t>.</w:t>
      </w:r>
      <w:r w:rsidRPr="00182333">
        <w:t xml:space="preserve"> Przyznanie artystom zawodowym uprawnień przez podmioty, o</w:t>
      </w:r>
      <w:r>
        <w:t> </w:t>
      </w:r>
      <w:r w:rsidRPr="00182333">
        <w:t>których mowa w</w:t>
      </w:r>
      <w:r>
        <w:t> art. </w:t>
      </w:r>
      <w:del w:id="278" w:author="Autor">
        <w:r w:rsidRPr="00182333" w:rsidDel="009C61CD">
          <w:delText>4</w:delText>
        </w:r>
        <w:r w:rsidDel="009C61CD">
          <w:delText xml:space="preserve">8 </w:delText>
        </w:r>
      </w:del>
      <w:ins w:id="279" w:author="Autor">
        <w:r w:rsidR="009C61CD" w:rsidRPr="00182333">
          <w:t>4</w:t>
        </w:r>
        <w:r w:rsidR="009C61CD">
          <w:t xml:space="preserve">9 </w:t>
        </w:r>
      </w:ins>
      <w:r>
        <w:t>ust. </w:t>
      </w:r>
      <w:r w:rsidRPr="00182333">
        <w:t>1</w:t>
      </w:r>
      <w:r>
        <w:t xml:space="preserve"> pkt </w:t>
      </w:r>
      <w:r w:rsidRPr="00182333">
        <w:t>2, następuje na podstawie umowy zawartej z</w:t>
      </w:r>
      <w:r>
        <w:t> </w:t>
      </w:r>
      <w:r w:rsidRPr="00182333">
        <w:t>Dyrektorem Izby. Umowa określa w</w:t>
      </w:r>
      <w:r>
        <w:t> </w:t>
      </w:r>
      <w:r w:rsidRPr="00182333">
        <w:t>szczególności:</w:t>
      </w:r>
    </w:p>
    <w:p w14:paraId="6AF86E8A" w14:textId="77777777" w:rsidR="00AE27F0" w:rsidRPr="00182333" w:rsidRDefault="00AE27F0" w:rsidP="00AE27F0">
      <w:pPr>
        <w:pStyle w:val="PKTpunkt"/>
      </w:pPr>
      <w:r w:rsidRPr="00182333">
        <w:t>1)</w:t>
      </w:r>
      <w:r w:rsidRPr="00182333">
        <w:tab/>
        <w:t>strony umowy;</w:t>
      </w:r>
    </w:p>
    <w:p w14:paraId="57B59FEA" w14:textId="77777777" w:rsidR="00AE27F0" w:rsidRPr="00182333" w:rsidRDefault="00AE27F0" w:rsidP="00AE27F0">
      <w:pPr>
        <w:pStyle w:val="PKTpunkt"/>
      </w:pPr>
      <w:r w:rsidRPr="00182333">
        <w:t>2)</w:t>
      </w:r>
      <w:r w:rsidRPr="00182333">
        <w:tab/>
        <w:t>uprawnienia przysługujące na podstawie Karty;</w:t>
      </w:r>
    </w:p>
    <w:p w14:paraId="6DC4B08B" w14:textId="7825E415" w:rsidR="00AE27F0" w:rsidRPr="00182333" w:rsidRDefault="00AE27F0" w:rsidP="00AE27F0">
      <w:pPr>
        <w:pStyle w:val="PKTpunkt"/>
      </w:pPr>
      <w:r w:rsidRPr="00182333">
        <w:t>3)</w:t>
      </w:r>
      <w:r w:rsidRPr="00182333">
        <w:tab/>
        <w:t>zasady i</w:t>
      </w:r>
      <w:r>
        <w:t> </w:t>
      </w:r>
      <w:r w:rsidRPr="00182333">
        <w:t>warunki rozwiązania umowy;</w:t>
      </w:r>
    </w:p>
    <w:p w14:paraId="2DB5AAD9" w14:textId="77777777" w:rsidR="00AE27F0" w:rsidRPr="00182333" w:rsidRDefault="00AE27F0" w:rsidP="00AE27F0">
      <w:pPr>
        <w:pStyle w:val="PKTpunkt"/>
      </w:pPr>
      <w:r w:rsidRPr="00182333">
        <w:t>4)</w:t>
      </w:r>
      <w:r w:rsidRPr="00182333">
        <w:tab/>
        <w:t>okres, na jaki jest zawierana umowa.</w:t>
      </w:r>
    </w:p>
    <w:p w14:paraId="2D682578" w14:textId="57611E26" w:rsidR="00AE27F0" w:rsidRPr="00182333" w:rsidRDefault="00AE27F0" w:rsidP="00AE27F0">
      <w:pPr>
        <w:pStyle w:val="ARTartustawynprozporzdzenia"/>
      </w:pPr>
      <w:r w:rsidRPr="00182333">
        <w:rPr>
          <w:rStyle w:val="Ppogrubienie"/>
        </w:rPr>
        <w:t xml:space="preserve">Art. </w:t>
      </w:r>
      <w:del w:id="280" w:author="Autor">
        <w:r w:rsidDel="009C61CD">
          <w:rPr>
            <w:rStyle w:val="Ppogrubienie"/>
          </w:rPr>
          <w:delText>50</w:delText>
        </w:r>
      </w:del>
      <w:ins w:id="281" w:author="Autor">
        <w:r w:rsidR="009C61CD">
          <w:rPr>
            <w:rStyle w:val="Ppogrubienie"/>
          </w:rPr>
          <w:t>51</w:t>
        </w:r>
      </w:ins>
      <w:r w:rsidRPr="00182333">
        <w:t>. 1. Wykaz uprawnień oraz instytucji lub podmiotów, o</w:t>
      </w:r>
      <w:r>
        <w:t> </w:t>
      </w:r>
      <w:r w:rsidRPr="00182333">
        <w:t>których mowa w</w:t>
      </w:r>
      <w:r>
        <w:t> art. </w:t>
      </w:r>
      <w:del w:id="282" w:author="Autor">
        <w:r w:rsidRPr="00182333" w:rsidDel="009C61CD">
          <w:delText>4</w:delText>
        </w:r>
        <w:r w:rsidDel="009C61CD">
          <w:delText xml:space="preserve">8 </w:delText>
        </w:r>
      </w:del>
      <w:ins w:id="283" w:author="Autor">
        <w:r w:rsidR="009C61CD" w:rsidRPr="00182333">
          <w:t>4</w:t>
        </w:r>
        <w:r w:rsidR="009C61CD">
          <w:t xml:space="preserve">9 </w:t>
        </w:r>
      </w:ins>
      <w:r>
        <w:t>ust. </w:t>
      </w:r>
      <w:r w:rsidRPr="00182333">
        <w:t xml:space="preserve">1, Dyrektor Izby zamieszcza </w:t>
      </w:r>
      <w:r>
        <w:t>w Biuletynie Informacji Publicznej</w:t>
      </w:r>
      <w:r w:rsidRPr="00182333">
        <w:t xml:space="preserve"> Izby.</w:t>
      </w:r>
    </w:p>
    <w:p w14:paraId="0F722FE2" w14:textId="7AD5E6E5" w:rsidR="00AE27F0" w:rsidRPr="00182333" w:rsidRDefault="00AE27F0" w:rsidP="00AE27F0">
      <w:pPr>
        <w:pStyle w:val="USTustnpkodeksu"/>
      </w:pPr>
      <w:r w:rsidRPr="00182333">
        <w:t>2. Wykaz jest aktualizowany każdorazowo w</w:t>
      </w:r>
      <w:r>
        <w:t> </w:t>
      </w:r>
      <w:r w:rsidRPr="00182333">
        <w:t>przypadku zmiany uprawnień lub instytucji albo podmiotów, które uprawnienia te przyznały.</w:t>
      </w:r>
    </w:p>
    <w:p w14:paraId="2AA3A8ED" w14:textId="4FDCDB0F" w:rsidR="00AE27F0" w:rsidRPr="00182333" w:rsidRDefault="00AE27F0" w:rsidP="00AE27F0">
      <w:pPr>
        <w:pStyle w:val="ARTartustawynprozporzdzenia"/>
      </w:pPr>
      <w:r w:rsidRPr="00182333">
        <w:rPr>
          <w:rStyle w:val="Ppogrubienie"/>
        </w:rPr>
        <w:t xml:space="preserve">Art. </w:t>
      </w:r>
      <w:del w:id="284" w:author="Autor">
        <w:r w:rsidDel="009C61CD">
          <w:rPr>
            <w:rStyle w:val="Ppogrubienie"/>
          </w:rPr>
          <w:delText>51</w:delText>
        </w:r>
      </w:del>
      <w:ins w:id="285" w:author="Autor">
        <w:r w:rsidR="009C61CD">
          <w:rPr>
            <w:rStyle w:val="Ppogrubienie"/>
          </w:rPr>
          <w:t>52</w:t>
        </w:r>
      </w:ins>
      <w:r w:rsidRPr="00182333">
        <w:rPr>
          <w:rStyle w:val="Ppogrubienie"/>
        </w:rPr>
        <w:t>.</w:t>
      </w:r>
      <w:r w:rsidRPr="00182333">
        <w:t xml:space="preserve"> Podmioty, które na podstawie umowy, o</w:t>
      </w:r>
      <w:r>
        <w:t> </w:t>
      </w:r>
      <w:r w:rsidRPr="00182333">
        <w:t>której mowa w</w:t>
      </w:r>
      <w:r>
        <w:t> art. </w:t>
      </w:r>
      <w:del w:id="286" w:author="Autor">
        <w:r w:rsidRPr="00182333" w:rsidDel="009C61CD">
          <w:delText>4</w:delText>
        </w:r>
        <w:r w:rsidDel="009C61CD">
          <w:delText>9</w:delText>
        </w:r>
      </w:del>
      <w:ins w:id="287" w:author="Autor">
        <w:r w:rsidR="009C61CD">
          <w:t>50</w:t>
        </w:r>
      </w:ins>
      <w:r w:rsidRPr="00182333">
        <w:t>, przyznają uprawnienia artystom zawodowym, oraz podległe właściwym ministrom instytucje, w</w:t>
      </w:r>
      <w:r>
        <w:t> </w:t>
      </w:r>
      <w:r w:rsidRPr="00182333">
        <w:t>których zostały przyznane artystom zawodowym uprawnienia, mają prawo zweryfikować tożsamość osoby posługującej się Kartą na podstawie okazanego przez nią dokumentu potwierdzającego tożsamość.</w:t>
      </w:r>
    </w:p>
    <w:p w14:paraId="63944BEF" w14:textId="77777777" w:rsidR="00AE27F0" w:rsidRPr="00182333" w:rsidRDefault="00AE27F0" w:rsidP="00AE27F0">
      <w:pPr>
        <w:pStyle w:val="ROZDZODDZOZNoznaczenierozdziauluboddziau"/>
      </w:pPr>
      <w:r w:rsidRPr="00182333">
        <w:t>Rozdział 6</w:t>
      </w:r>
    </w:p>
    <w:p w14:paraId="4B3206BC" w14:textId="77777777" w:rsidR="00AE27F0" w:rsidRPr="00182333" w:rsidRDefault="00AE27F0" w:rsidP="00AE27F0">
      <w:pPr>
        <w:pStyle w:val="ROZDZODDZPRZEDMprzedmiotregulacjirozdziauluboddziau"/>
      </w:pPr>
      <w:r w:rsidRPr="00182333">
        <w:t>Gospodarka finansowa Izby</w:t>
      </w:r>
    </w:p>
    <w:p w14:paraId="59393E40" w14:textId="2168735D" w:rsidR="00AE27F0" w:rsidRPr="00F74C79" w:rsidRDefault="00AE27F0" w:rsidP="00AE27F0">
      <w:pPr>
        <w:pStyle w:val="ARTartustawynprozporzdzenia"/>
      </w:pPr>
      <w:r w:rsidRPr="00182333">
        <w:rPr>
          <w:rStyle w:val="Ppogrubienie"/>
        </w:rPr>
        <w:t xml:space="preserve">Art. </w:t>
      </w:r>
      <w:del w:id="288" w:author="Autor">
        <w:r w:rsidRPr="00182333" w:rsidDel="009C61CD">
          <w:rPr>
            <w:rStyle w:val="Ppogrubienie"/>
          </w:rPr>
          <w:delText>5</w:delText>
        </w:r>
        <w:r w:rsidDel="009C61CD">
          <w:rPr>
            <w:rStyle w:val="Ppogrubienie"/>
          </w:rPr>
          <w:delText>2</w:delText>
        </w:r>
      </w:del>
      <w:ins w:id="289" w:author="Autor">
        <w:r w:rsidR="009C61CD" w:rsidRPr="00182333">
          <w:rPr>
            <w:rStyle w:val="Ppogrubienie"/>
          </w:rPr>
          <w:t>5</w:t>
        </w:r>
        <w:r w:rsidR="009C61CD">
          <w:rPr>
            <w:rStyle w:val="Ppogrubienie"/>
          </w:rPr>
          <w:t>3</w:t>
        </w:r>
      </w:ins>
      <w:r w:rsidRPr="00182333">
        <w:rPr>
          <w:rStyle w:val="Ppogrubienie"/>
        </w:rPr>
        <w:t>.</w:t>
      </w:r>
      <w:r w:rsidRPr="00182333">
        <w:t xml:space="preserve"> </w:t>
      </w:r>
      <w:r w:rsidRPr="00F74C79">
        <w:t>Przychodami Izby są:</w:t>
      </w:r>
    </w:p>
    <w:p w14:paraId="041602EF" w14:textId="7FA26B27" w:rsidR="00AE27F0" w:rsidRPr="00F74C79" w:rsidRDefault="00AE27F0" w:rsidP="00AE27F0">
      <w:pPr>
        <w:pStyle w:val="PKTpunkt"/>
      </w:pPr>
      <w:r w:rsidRPr="00F74C79">
        <w:t>1)</w:t>
      </w:r>
      <w:r w:rsidRPr="00F74C79">
        <w:tab/>
        <w:t>dotacja podmiotowa z</w:t>
      </w:r>
      <w:r>
        <w:t> </w:t>
      </w:r>
      <w:r w:rsidRPr="00F74C79">
        <w:t>budżetu państwa, przeznaczona na pokrycie bieżących kosztów działalności Izby określonej w</w:t>
      </w:r>
      <w:r>
        <w:t> art. </w:t>
      </w:r>
      <w:r w:rsidRPr="00F74C79">
        <w:t>4;</w:t>
      </w:r>
    </w:p>
    <w:p w14:paraId="5B7B2A98" w14:textId="20641E6D" w:rsidR="00AE27F0" w:rsidRPr="00F74C79" w:rsidRDefault="00AE27F0" w:rsidP="00AE27F0">
      <w:pPr>
        <w:pStyle w:val="PKTpunkt"/>
      </w:pPr>
      <w:r w:rsidRPr="00F74C79">
        <w:t>2)</w:t>
      </w:r>
      <w:r w:rsidRPr="00F74C79">
        <w:tab/>
        <w:t>dotacje celowe z</w:t>
      </w:r>
      <w:r>
        <w:t> </w:t>
      </w:r>
      <w:r w:rsidRPr="00F74C79">
        <w:t>budżetu państwa przeznaczone na:</w:t>
      </w:r>
    </w:p>
    <w:p w14:paraId="1F1DE3A9" w14:textId="66B2FB69" w:rsidR="00AE27F0" w:rsidRPr="00182333" w:rsidRDefault="00AE27F0" w:rsidP="00AE27F0">
      <w:pPr>
        <w:pStyle w:val="LITlitera"/>
      </w:pPr>
      <w:r w:rsidRPr="00182333">
        <w:t>a)</w:t>
      </w:r>
      <w:r w:rsidRPr="00182333">
        <w:tab/>
        <w:t>realizację zadań, o</w:t>
      </w:r>
      <w:r>
        <w:t> </w:t>
      </w:r>
      <w:r w:rsidRPr="00182333">
        <w:t>których mowa w</w:t>
      </w:r>
      <w:r>
        <w:t> art. </w:t>
      </w:r>
      <w:r w:rsidRPr="00182333">
        <w:t>4</w:t>
      </w:r>
      <w:r>
        <w:t xml:space="preserve"> pkt </w:t>
      </w:r>
      <w:r w:rsidRPr="00182333">
        <w:t>6</w:t>
      </w:r>
      <w:r>
        <w:t> </w:t>
      </w:r>
      <w:r w:rsidRPr="00182333">
        <w:t>lit a,</w:t>
      </w:r>
    </w:p>
    <w:p w14:paraId="58B38716" w14:textId="5CEB171F" w:rsidR="00AE27F0" w:rsidRPr="00182333" w:rsidRDefault="00AE27F0" w:rsidP="00AE27F0">
      <w:pPr>
        <w:pStyle w:val="LITlitera"/>
      </w:pPr>
      <w:r w:rsidRPr="00182333">
        <w:t>b)</w:t>
      </w:r>
      <w:r w:rsidRPr="00182333">
        <w:tab/>
        <w:t>współfinansowanie realizacji programów finansowanych z</w:t>
      </w:r>
      <w:r>
        <w:t> </w:t>
      </w:r>
      <w:r w:rsidRPr="00182333">
        <w:t>udziałem środków europejskich,</w:t>
      </w:r>
    </w:p>
    <w:p w14:paraId="7A5235C6" w14:textId="77777777" w:rsidR="00AE27F0" w:rsidRDefault="00AE27F0" w:rsidP="00AE27F0">
      <w:pPr>
        <w:pStyle w:val="LITlitera"/>
      </w:pPr>
      <w:r w:rsidRPr="00182333">
        <w:t>c)</w:t>
      </w:r>
      <w:r w:rsidRPr="00182333">
        <w:tab/>
      </w:r>
      <w:r>
        <w:t>realizację zadań zleconych na podstawie odrębnych umów,</w:t>
      </w:r>
    </w:p>
    <w:p w14:paraId="3EE5E484" w14:textId="6E5CA006" w:rsidR="00AE27F0" w:rsidRPr="00182333" w:rsidRDefault="00AE27F0" w:rsidP="00AE27F0">
      <w:pPr>
        <w:pStyle w:val="LITlitera"/>
      </w:pPr>
      <w:r>
        <w:t>d)</w:t>
      </w:r>
      <w:r>
        <w:tab/>
      </w:r>
      <w:r w:rsidRPr="00182333">
        <w:t>wydatki majątkowe związane z</w:t>
      </w:r>
      <w:r>
        <w:t> </w:t>
      </w:r>
      <w:r w:rsidRPr="00182333">
        <w:t>zadaniami, o</w:t>
      </w:r>
      <w:r>
        <w:t> </w:t>
      </w:r>
      <w:r w:rsidRPr="00182333">
        <w:t>których mowa w</w:t>
      </w:r>
      <w:r>
        <w:t> art. </w:t>
      </w:r>
      <w:r w:rsidRPr="00182333">
        <w:t>4;</w:t>
      </w:r>
    </w:p>
    <w:p w14:paraId="147C71E6" w14:textId="1FC68AE5" w:rsidR="00AE27F0" w:rsidRPr="00182333" w:rsidRDefault="00AE27F0" w:rsidP="00AE27F0">
      <w:pPr>
        <w:pStyle w:val="PKTpunkt"/>
      </w:pPr>
      <w:r w:rsidRPr="00182333">
        <w:t>3)</w:t>
      </w:r>
      <w:r w:rsidRPr="00182333">
        <w:tab/>
        <w:t>środki, o</w:t>
      </w:r>
      <w:r>
        <w:t> </w:t>
      </w:r>
      <w:r w:rsidRPr="00182333">
        <w:t>których mowa w</w:t>
      </w:r>
      <w:r>
        <w:t> art. </w:t>
      </w:r>
      <w:del w:id="290" w:author="Autor">
        <w:r w:rsidRPr="00182333" w:rsidDel="009303BF">
          <w:delText>4</w:delText>
        </w:r>
        <w:r w:rsidDel="009303BF">
          <w:delText xml:space="preserve">3 </w:delText>
        </w:r>
      </w:del>
      <w:ins w:id="291" w:author="Autor">
        <w:r w:rsidR="009303BF" w:rsidRPr="00182333">
          <w:t>4</w:t>
        </w:r>
        <w:r w:rsidR="009303BF">
          <w:t xml:space="preserve">4 </w:t>
        </w:r>
      </w:ins>
      <w:r>
        <w:t>ust. </w:t>
      </w:r>
      <w:r w:rsidRPr="00182333">
        <w:t>1;</w:t>
      </w:r>
    </w:p>
    <w:p w14:paraId="052A4526" w14:textId="59C72176" w:rsidR="00AE27F0" w:rsidRPr="00F74C79" w:rsidRDefault="00AE27F0" w:rsidP="00AE27F0">
      <w:pPr>
        <w:pStyle w:val="PKTpunkt"/>
      </w:pPr>
      <w:r w:rsidRPr="00F74C79">
        <w:lastRenderedPageBreak/>
        <w:t>4)</w:t>
      </w:r>
      <w:r w:rsidRPr="00F74C79">
        <w:tab/>
        <w:t>środki finansowe pochodzące z</w:t>
      </w:r>
      <w:r>
        <w:t> </w:t>
      </w:r>
      <w:r w:rsidRPr="00F74C79">
        <w:t>Unii Europejskiej;</w:t>
      </w:r>
    </w:p>
    <w:p w14:paraId="41AB65F2" w14:textId="6A045ABE" w:rsidR="00AE27F0" w:rsidRPr="00F74C79" w:rsidRDefault="00AE27F0" w:rsidP="00AE27F0">
      <w:pPr>
        <w:pStyle w:val="PKTpunkt"/>
      </w:pPr>
      <w:r w:rsidRPr="00F74C79">
        <w:t>5)</w:t>
      </w:r>
      <w:r w:rsidRPr="00F74C79">
        <w:tab/>
        <w:t>przychody z</w:t>
      </w:r>
      <w:r>
        <w:t> </w:t>
      </w:r>
      <w:r w:rsidRPr="00F74C79">
        <w:t>tytułu krajowych i</w:t>
      </w:r>
      <w:r>
        <w:t> </w:t>
      </w:r>
      <w:r w:rsidRPr="00F74C79">
        <w:t>międzynarodowych projektów i</w:t>
      </w:r>
      <w:r>
        <w:t> </w:t>
      </w:r>
      <w:r w:rsidRPr="00F74C79">
        <w:t>programów badawczych;</w:t>
      </w:r>
    </w:p>
    <w:p w14:paraId="6772D605" w14:textId="3DFD63E8" w:rsidR="00AE27F0" w:rsidRPr="00F74C79" w:rsidRDefault="00AE27F0" w:rsidP="00AE27F0">
      <w:pPr>
        <w:pStyle w:val="PKTpunkt"/>
      </w:pPr>
      <w:r w:rsidRPr="00F74C79">
        <w:t>6)</w:t>
      </w:r>
      <w:r w:rsidRPr="00F74C79">
        <w:tab/>
      </w:r>
      <w:r w:rsidRPr="000A79EF">
        <w:t>odsetki od wolnych środków Izby przekazanych w</w:t>
      </w:r>
      <w:r>
        <w:t> </w:t>
      </w:r>
      <w:r w:rsidRPr="000A79EF">
        <w:t>depozyt, o</w:t>
      </w:r>
      <w:r>
        <w:t> </w:t>
      </w:r>
      <w:r w:rsidRPr="000A79EF">
        <w:t>którym mowa w</w:t>
      </w:r>
      <w:r>
        <w:t> art. </w:t>
      </w:r>
      <w:r w:rsidRPr="000A79EF">
        <w:t>48</w:t>
      </w:r>
      <w:r>
        <w:t xml:space="preserve"> ust. </w:t>
      </w:r>
      <w:r w:rsidRPr="000A79EF">
        <w:t>2</w:t>
      </w:r>
      <w:r>
        <w:t> </w:t>
      </w:r>
      <w:r w:rsidRPr="000A79EF">
        <w:t>ustawy z</w:t>
      </w:r>
      <w:r>
        <w:t> </w:t>
      </w:r>
      <w:r w:rsidRPr="000A79EF">
        <w:t>dnia 27</w:t>
      </w:r>
      <w:r>
        <w:t> </w:t>
      </w:r>
      <w:r w:rsidRPr="000A79EF">
        <w:t>sierpnia 2009</w:t>
      </w:r>
      <w:r>
        <w:t> </w:t>
      </w:r>
      <w:r w:rsidRPr="000A79EF">
        <w:t>r. o</w:t>
      </w:r>
      <w:r>
        <w:t> </w:t>
      </w:r>
      <w:r w:rsidRPr="000A79EF">
        <w:t>finansach publicznych</w:t>
      </w:r>
      <w:r w:rsidRPr="00F74C79">
        <w:t>;</w:t>
      </w:r>
    </w:p>
    <w:p w14:paraId="3B89673E" w14:textId="2EFB57CF" w:rsidR="00AE27F0" w:rsidRPr="00F74C79" w:rsidRDefault="00AE27F0" w:rsidP="00AE27F0">
      <w:pPr>
        <w:pStyle w:val="PKTpunkt"/>
      </w:pPr>
      <w:r w:rsidRPr="00F74C79">
        <w:t>7)</w:t>
      </w:r>
      <w:r w:rsidRPr="00F74C79">
        <w:tab/>
        <w:t>zapisy, spadki i</w:t>
      </w:r>
      <w:r>
        <w:t> </w:t>
      </w:r>
      <w:r w:rsidRPr="00F74C79">
        <w:t>darowizny;</w:t>
      </w:r>
    </w:p>
    <w:p w14:paraId="214A7ECE" w14:textId="0A298817" w:rsidR="00AE27F0" w:rsidRPr="00F74C79" w:rsidRDefault="00AE27F0" w:rsidP="00AE27F0">
      <w:pPr>
        <w:pStyle w:val="PKTpunkt"/>
      </w:pPr>
      <w:r w:rsidRPr="00F74C79">
        <w:t>8)</w:t>
      </w:r>
      <w:r w:rsidRPr="00F74C79">
        <w:tab/>
        <w:t>przychody z</w:t>
      </w:r>
      <w:r>
        <w:t> </w:t>
      </w:r>
      <w:r w:rsidRPr="00F74C79">
        <w:t>innych tytułów.</w:t>
      </w:r>
    </w:p>
    <w:p w14:paraId="41EF710A" w14:textId="5A79DB73" w:rsidR="00AE27F0" w:rsidRPr="00182333" w:rsidRDefault="00AE27F0" w:rsidP="00AE27F0">
      <w:pPr>
        <w:pStyle w:val="ARTartustawynprozporzdzenia"/>
      </w:pPr>
      <w:r w:rsidRPr="00182333">
        <w:rPr>
          <w:rStyle w:val="Ppogrubienie"/>
        </w:rPr>
        <w:t xml:space="preserve">Art. </w:t>
      </w:r>
      <w:del w:id="292" w:author="Autor">
        <w:r w:rsidRPr="00182333" w:rsidDel="009C61CD">
          <w:rPr>
            <w:rStyle w:val="Ppogrubienie"/>
          </w:rPr>
          <w:delText>5</w:delText>
        </w:r>
        <w:r w:rsidDel="009C61CD">
          <w:rPr>
            <w:rStyle w:val="Ppogrubienie"/>
          </w:rPr>
          <w:delText>3</w:delText>
        </w:r>
      </w:del>
      <w:ins w:id="293" w:author="Autor">
        <w:r w:rsidR="009C61CD" w:rsidRPr="00182333">
          <w:rPr>
            <w:rStyle w:val="Ppogrubienie"/>
          </w:rPr>
          <w:t>5</w:t>
        </w:r>
        <w:r w:rsidR="009C61CD">
          <w:rPr>
            <w:rStyle w:val="Ppogrubienie"/>
          </w:rPr>
          <w:t>4</w:t>
        </w:r>
      </w:ins>
      <w:r w:rsidRPr="00182333">
        <w:rPr>
          <w:rStyle w:val="Ppogrubienie"/>
        </w:rPr>
        <w:t xml:space="preserve">. </w:t>
      </w:r>
      <w:r w:rsidRPr="00182333">
        <w:t>Izba prowadzi samodzielną gospodarkę finansową na zasadach określonych w</w:t>
      </w:r>
      <w:r>
        <w:t> </w:t>
      </w:r>
      <w:r w:rsidRPr="00182333">
        <w:t>niniejszej ustawie oraz w</w:t>
      </w:r>
      <w:r>
        <w:t> </w:t>
      </w:r>
      <w:r w:rsidRPr="00182333">
        <w:t>ustawie z</w:t>
      </w:r>
      <w:r>
        <w:t> </w:t>
      </w:r>
      <w:r w:rsidRPr="00182333">
        <w:t>dnia 27</w:t>
      </w:r>
      <w:r>
        <w:t> </w:t>
      </w:r>
      <w:r w:rsidRPr="00182333">
        <w:t>sierpnia 2009</w:t>
      </w:r>
      <w:r>
        <w:t> </w:t>
      </w:r>
      <w:r w:rsidRPr="00182333">
        <w:t>r. o</w:t>
      </w:r>
      <w:r>
        <w:t> </w:t>
      </w:r>
      <w:r w:rsidRPr="00182333">
        <w:t>finansach publicznych.</w:t>
      </w:r>
    </w:p>
    <w:p w14:paraId="19D05C0F" w14:textId="311984ED" w:rsidR="00AE27F0" w:rsidRPr="00A846DB" w:rsidRDefault="00AE27F0" w:rsidP="00AE27F0">
      <w:pPr>
        <w:pStyle w:val="ARTartustawynprozporzdzenia"/>
      </w:pPr>
      <w:r w:rsidRPr="00A846DB">
        <w:rPr>
          <w:rStyle w:val="Ppogrubienie"/>
        </w:rPr>
        <w:t xml:space="preserve">Art. </w:t>
      </w:r>
      <w:del w:id="294" w:author="Autor">
        <w:r w:rsidRPr="00A846DB" w:rsidDel="009C61CD">
          <w:rPr>
            <w:rStyle w:val="Ppogrubienie"/>
          </w:rPr>
          <w:delText>5</w:delText>
        </w:r>
        <w:r w:rsidDel="009C61CD">
          <w:rPr>
            <w:rStyle w:val="Ppogrubienie"/>
          </w:rPr>
          <w:delText>4</w:delText>
        </w:r>
      </w:del>
      <w:ins w:id="295" w:author="Autor">
        <w:r w:rsidR="009C61CD" w:rsidRPr="00A846DB">
          <w:rPr>
            <w:rStyle w:val="Ppogrubienie"/>
          </w:rPr>
          <w:t>5</w:t>
        </w:r>
        <w:r w:rsidR="009C61CD">
          <w:rPr>
            <w:rStyle w:val="Ppogrubienie"/>
          </w:rPr>
          <w:t>5</w:t>
        </w:r>
      </w:ins>
      <w:r w:rsidRPr="00A846DB">
        <w:rPr>
          <w:rStyle w:val="Ppogrubienie"/>
        </w:rPr>
        <w:t>.</w:t>
      </w:r>
      <w:r w:rsidRPr="00A846DB">
        <w:t xml:space="preserve"> 1. Podstawą gospodarki finansowej Izby jest roczny plan finansowy ustalany, zgodnie z</w:t>
      </w:r>
      <w:r>
        <w:t> </w:t>
      </w:r>
      <w:r w:rsidRPr="00A846DB">
        <w:t>przepisami ustawy z</w:t>
      </w:r>
      <w:r>
        <w:t> </w:t>
      </w:r>
      <w:r w:rsidRPr="00A846DB">
        <w:t>dnia 27</w:t>
      </w:r>
      <w:r>
        <w:t> </w:t>
      </w:r>
      <w:r w:rsidRPr="00A846DB">
        <w:t>sierpnia 2009</w:t>
      </w:r>
      <w:r>
        <w:t> </w:t>
      </w:r>
      <w:r w:rsidRPr="00A846DB">
        <w:t>r. o</w:t>
      </w:r>
      <w:r>
        <w:t> </w:t>
      </w:r>
      <w:r w:rsidRPr="00A846DB">
        <w:t>finansach publicznych na okres roku obrotowego. Rokiem obrotowym jest rok kalendarzowy.</w:t>
      </w:r>
    </w:p>
    <w:p w14:paraId="6968739A" w14:textId="06D0C93F" w:rsidR="00AE27F0" w:rsidRPr="00A846DB" w:rsidRDefault="00AE27F0" w:rsidP="00AE27F0">
      <w:pPr>
        <w:pStyle w:val="USTustnpkodeksu"/>
      </w:pPr>
      <w:r w:rsidRPr="00A846DB">
        <w:t>2. Podstawę gospodarki finansowej Izby w</w:t>
      </w:r>
      <w:r>
        <w:t> </w:t>
      </w:r>
      <w:r w:rsidRPr="00A846DB">
        <w:t>okresie od dnia 1</w:t>
      </w:r>
      <w:r>
        <w:t> </w:t>
      </w:r>
      <w:r w:rsidRPr="00A846DB">
        <w:t>stycznia do dnia wejścia w</w:t>
      </w:r>
      <w:r>
        <w:t> </w:t>
      </w:r>
      <w:r w:rsidRPr="00A846DB">
        <w:t>życie planu finansowego Izby stanowi projekt tego planu.</w:t>
      </w:r>
    </w:p>
    <w:p w14:paraId="6727D813" w14:textId="675ADDF2" w:rsidR="00AE27F0" w:rsidRPr="00A846DB" w:rsidRDefault="00AE27F0" w:rsidP="00AE27F0">
      <w:pPr>
        <w:pStyle w:val="USTustnpkodeksu"/>
      </w:pPr>
      <w:r w:rsidRPr="00A846DB">
        <w:t>3. Roczny plan finansowy Izby obejmuje w</w:t>
      </w:r>
      <w:r>
        <w:t> </w:t>
      </w:r>
      <w:r w:rsidRPr="00A846DB">
        <w:t>szczególności:</w:t>
      </w:r>
    </w:p>
    <w:p w14:paraId="7E9937C7" w14:textId="2607E1D7" w:rsidR="00AE27F0" w:rsidRPr="00182333" w:rsidRDefault="00AE27F0" w:rsidP="00AE27F0">
      <w:pPr>
        <w:pStyle w:val="PKTpunkt"/>
      </w:pPr>
      <w:r w:rsidRPr="00A846DB">
        <w:t>1)</w:t>
      </w:r>
      <w:r w:rsidRPr="00A846DB">
        <w:tab/>
        <w:t>przychody z</w:t>
      </w:r>
      <w:r>
        <w:t> </w:t>
      </w:r>
      <w:r w:rsidRPr="00A846DB">
        <w:t>prowadzonej działalności;</w:t>
      </w:r>
    </w:p>
    <w:p w14:paraId="56FDB631" w14:textId="502D15B5" w:rsidR="00AE27F0" w:rsidRPr="00D56D87" w:rsidRDefault="00AE27F0" w:rsidP="00AE27F0">
      <w:pPr>
        <w:pStyle w:val="PKTpunkt"/>
      </w:pPr>
      <w:r w:rsidRPr="00A846DB">
        <w:t>2)</w:t>
      </w:r>
      <w:r w:rsidRPr="00A846DB">
        <w:tab/>
      </w:r>
      <w:r w:rsidRPr="00D56D87">
        <w:t>dotacje z</w:t>
      </w:r>
      <w:r>
        <w:t> </w:t>
      </w:r>
      <w:r w:rsidRPr="00D56D87">
        <w:t>budżetu państwa;</w:t>
      </w:r>
    </w:p>
    <w:p w14:paraId="5E435B07" w14:textId="120FDE7C" w:rsidR="00AE27F0" w:rsidRPr="007C3AF6" w:rsidRDefault="00AE27F0" w:rsidP="00AE27F0">
      <w:pPr>
        <w:pStyle w:val="PKTpunkt"/>
      </w:pPr>
      <w:r w:rsidRPr="00D56D87">
        <w:t>3)</w:t>
      </w:r>
      <w:r w:rsidRPr="00D56D87">
        <w:tab/>
      </w:r>
      <w:r w:rsidRPr="007C3AF6">
        <w:t>przychody i</w:t>
      </w:r>
      <w:r>
        <w:t> </w:t>
      </w:r>
      <w:r w:rsidRPr="007C3AF6">
        <w:t>koszty związane z</w:t>
      </w:r>
      <w:r>
        <w:t> </w:t>
      </w:r>
      <w:r w:rsidRPr="007C3AF6">
        <w:t>Funduszem Wsparcia z</w:t>
      </w:r>
      <w:r>
        <w:t> </w:t>
      </w:r>
      <w:r w:rsidRPr="007C3AF6">
        <w:t>wyodrębnieniem przychodów z</w:t>
      </w:r>
      <w:r>
        <w:t> </w:t>
      </w:r>
      <w:r w:rsidRPr="007C3AF6">
        <w:t xml:space="preserve">tytułu </w:t>
      </w:r>
      <w:r>
        <w:t xml:space="preserve">Opłaty </w:t>
      </w:r>
      <w:r w:rsidRPr="007C3AF6">
        <w:t>oraz kosztów z</w:t>
      </w:r>
      <w:r>
        <w:t> </w:t>
      </w:r>
      <w:r w:rsidRPr="007C3AF6">
        <w:t>tytułu Dopłaty.</w:t>
      </w:r>
    </w:p>
    <w:p w14:paraId="59080497" w14:textId="792EEC26" w:rsidR="00AE27F0" w:rsidRPr="00A846DB" w:rsidRDefault="00AE27F0" w:rsidP="00AE27F0">
      <w:pPr>
        <w:pStyle w:val="PKTpunkt"/>
      </w:pPr>
      <w:r>
        <w:t>4</w:t>
      </w:r>
      <w:r w:rsidRPr="00A846DB">
        <w:t>)</w:t>
      </w:r>
      <w:r w:rsidRPr="00A846DB">
        <w:tab/>
        <w:t>koszty, w</w:t>
      </w:r>
      <w:r>
        <w:t> </w:t>
      </w:r>
      <w:r w:rsidRPr="00A846DB">
        <w:t>tym:</w:t>
      </w:r>
    </w:p>
    <w:p w14:paraId="23A50806" w14:textId="0BAF47A0" w:rsidR="00AE27F0" w:rsidRPr="007C3AF6" w:rsidRDefault="00AE27F0" w:rsidP="00AE27F0">
      <w:pPr>
        <w:pStyle w:val="LITlitera"/>
      </w:pPr>
      <w:r w:rsidRPr="007C3AF6">
        <w:t>a)</w:t>
      </w:r>
      <w:r w:rsidRPr="007C3AF6">
        <w:tab/>
        <w:t>wynagrodzenia i</w:t>
      </w:r>
      <w:r>
        <w:t> </w:t>
      </w:r>
      <w:r w:rsidRPr="007C3AF6">
        <w:t>składki od nich naliczane,</w:t>
      </w:r>
    </w:p>
    <w:p w14:paraId="0D3188A1" w14:textId="0BA441F0" w:rsidR="00AE27F0" w:rsidRPr="007C3AF6" w:rsidRDefault="00AE27F0" w:rsidP="00AE27F0">
      <w:pPr>
        <w:pStyle w:val="LITlitera"/>
      </w:pPr>
      <w:r w:rsidRPr="007C3AF6">
        <w:t>b)</w:t>
      </w:r>
      <w:r w:rsidRPr="007C3AF6">
        <w:tab/>
        <w:t>płatności odsetkowe wynikające z</w:t>
      </w:r>
      <w:r>
        <w:t> </w:t>
      </w:r>
      <w:r w:rsidRPr="007C3AF6">
        <w:t>zaciągniętych zobowiązań,</w:t>
      </w:r>
    </w:p>
    <w:p w14:paraId="40532FAD" w14:textId="2DA45D23" w:rsidR="00AE27F0" w:rsidRPr="00A846DB" w:rsidRDefault="00AE27F0" w:rsidP="00AE27F0">
      <w:pPr>
        <w:pStyle w:val="LITlitera"/>
      </w:pPr>
      <w:r w:rsidRPr="007C3AF6">
        <w:t>c)</w:t>
      </w:r>
      <w:r w:rsidRPr="007C3AF6">
        <w:tab/>
        <w:t>zakup</w:t>
      </w:r>
      <w:r w:rsidRPr="00A846DB">
        <w:t xml:space="preserve"> towarów i</w:t>
      </w:r>
      <w:r>
        <w:t> </w:t>
      </w:r>
      <w:r w:rsidRPr="00A846DB">
        <w:t>usług;</w:t>
      </w:r>
    </w:p>
    <w:p w14:paraId="5258D99C" w14:textId="77777777" w:rsidR="00AE27F0" w:rsidRPr="00A846DB" w:rsidRDefault="00AE27F0" w:rsidP="00AE27F0">
      <w:pPr>
        <w:pStyle w:val="PKTpunkt"/>
      </w:pPr>
      <w:r>
        <w:t>5</w:t>
      </w:r>
      <w:r w:rsidRPr="00A846DB">
        <w:t>)</w:t>
      </w:r>
      <w:r w:rsidRPr="00A846DB">
        <w:tab/>
        <w:t>środki na wydatki majątkowe;</w:t>
      </w:r>
    </w:p>
    <w:p w14:paraId="35A126BD" w14:textId="77777777" w:rsidR="00AE27F0" w:rsidRPr="00A846DB" w:rsidRDefault="00AE27F0" w:rsidP="00AE27F0">
      <w:pPr>
        <w:pStyle w:val="PKTpunkt"/>
      </w:pPr>
      <w:r>
        <w:t>6</w:t>
      </w:r>
      <w:r w:rsidRPr="00A846DB">
        <w:t>)</w:t>
      </w:r>
      <w:r w:rsidRPr="00A846DB">
        <w:tab/>
        <w:t>środki przyznane innym podmiotom;</w:t>
      </w:r>
    </w:p>
    <w:p w14:paraId="0257FE2D" w14:textId="5A253DF3" w:rsidR="00AE27F0" w:rsidRPr="00A846DB" w:rsidRDefault="00AE27F0" w:rsidP="00AE27F0">
      <w:pPr>
        <w:pStyle w:val="PKTpunkt"/>
      </w:pPr>
      <w:r>
        <w:t>7</w:t>
      </w:r>
      <w:r w:rsidRPr="00A846DB">
        <w:t>)</w:t>
      </w:r>
      <w:r w:rsidRPr="00A846DB">
        <w:tab/>
        <w:t>stan należności i</w:t>
      </w:r>
      <w:r>
        <w:t> </w:t>
      </w:r>
      <w:r w:rsidRPr="00A846DB">
        <w:t>zobowiązań na początek i</w:t>
      </w:r>
      <w:r>
        <w:t> </w:t>
      </w:r>
      <w:r w:rsidRPr="00A846DB">
        <w:t>koniec roku;</w:t>
      </w:r>
    </w:p>
    <w:p w14:paraId="04BEABD7" w14:textId="68CCD26A" w:rsidR="00AE27F0" w:rsidRPr="00A846DB" w:rsidRDefault="00AE27F0" w:rsidP="00AE27F0">
      <w:pPr>
        <w:pStyle w:val="PKTpunkt"/>
      </w:pPr>
      <w:r>
        <w:t>8</w:t>
      </w:r>
      <w:r w:rsidRPr="00A846DB">
        <w:t>)</w:t>
      </w:r>
      <w:r w:rsidRPr="00A846DB">
        <w:tab/>
        <w:t>stan środków pieniężnych na początek i</w:t>
      </w:r>
      <w:r>
        <w:t> </w:t>
      </w:r>
      <w:r w:rsidRPr="00A846DB">
        <w:t>koniec roku.</w:t>
      </w:r>
    </w:p>
    <w:p w14:paraId="21D30005" w14:textId="29677EC1" w:rsidR="00AE27F0" w:rsidRPr="00A846DB" w:rsidRDefault="00AE27F0" w:rsidP="00AE27F0">
      <w:pPr>
        <w:pStyle w:val="USTustnpkodeksu"/>
      </w:pPr>
      <w:r w:rsidRPr="00A846DB">
        <w:t>4. Izba prowadzi rachunkowość zgodnie z</w:t>
      </w:r>
      <w:r>
        <w:t> </w:t>
      </w:r>
      <w:r w:rsidRPr="00A846DB">
        <w:t>przepisami ustawy z</w:t>
      </w:r>
      <w:r>
        <w:t> </w:t>
      </w:r>
      <w:r w:rsidRPr="00A846DB">
        <w:t>dnia 29</w:t>
      </w:r>
      <w:r>
        <w:t> </w:t>
      </w:r>
      <w:r w:rsidRPr="00A846DB">
        <w:t>września 1994</w:t>
      </w:r>
      <w:r>
        <w:t> </w:t>
      </w:r>
      <w:r w:rsidRPr="00A846DB">
        <w:t>r. o</w:t>
      </w:r>
      <w:r>
        <w:t> </w:t>
      </w:r>
      <w:r w:rsidRPr="00A846DB">
        <w:t>rachunkowości (</w:t>
      </w:r>
      <w:r>
        <w:t>Dz. U.</w:t>
      </w:r>
      <w:r w:rsidRPr="00A846DB">
        <w:t xml:space="preserve"> z</w:t>
      </w:r>
      <w:r>
        <w:t> </w:t>
      </w:r>
      <w:r w:rsidRPr="00A846DB">
        <w:t>2021</w:t>
      </w:r>
      <w:r>
        <w:t> </w:t>
      </w:r>
      <w:r w:rsidRPr="00A846DB">
        <w:t>r.</w:t>
      </w:r>
      <w:r>
        <w:t xml:space="preserve"> poz. </w:t>
      </w:r>
      <w:r w:rsidRPr="00A846DB">
        <w:t>217</w:t>
      </w:r>
      <w:r>
        <w:t>, 2105 oraz 2106</w:t>
      </w:r>
      <w:r w:rsidRPr="00A846DB">
        <w:t>).</w:t>
      </w:r>
    </w:p>
    <w:p w14:paraId="36B49108" w14:textId="1C12ECEA" w:rsidR="00AE27F0" w:rsidRPr="00182333" w:rsidRDefault="00AE27F0" w:rsidP="00AE27F0">
      <w:pPr>
        <w:pStyle w:val="ARTartustawynprozporzdzenia"/>
      </w:pPr>
      <w:r w:rsidRPr="00182333">
        <w:rPr>
          <w:rStyle w:val="Ppogrubienie"/>
        </w:rPr>
        <w:t xml:space="preserve">Art. </w:t>
      </w:r>
      <w:del w:id="296" w:author="Autor">
        <w:r w:rsidRPr="00182333" w:rsidDel="009C61CD">
          <w:rPr>
            <w:rStyle w:val="Ppogrubienie"/>
          </w:rPr>
          <w:delText>5</w:delText>
        </w:r>
        <w:r w:rsidDel="009C61CD">
          <w:rPr>
            <w:rStyle w:val="Ppogrubienie"/>
          </w:rPr>
          <w:delText>5</w:delText>
        </w:r>
      </w:del>
      <w:ins w:id="297" w:author="Autor">
        <w:r w:rsidR="009C61CD" w:rsidRPr="00182333">
          <w:rPr>
            <w:rStyle w:val="Ppogrubienie"/>
          </w:rPr>
          <w:t>5</w:t>
        </w:r>
        <w:r w:rsidR="009C61CD">
          <w:rPr>
            <w:rStyle w:val="Ppogrubienie"/>
          </w:rPr>
          <w:t>6</w:t>
        </w:r>
      </w:ins>
      <w:r w:rsidRPr="00182333">
        <w:rPr>
          <w:rStyle w:val="Ppogrubienie"/>
        </w:rPr>
        <w:t>.</w:t>
      </w:r>
      <w:r w:rsidRPr="00182333">
        <w:t xml:space="preserve"> 1. Tworzy się następujące fundusze Izby:</w:t>
      </w:r>
    </w:p>
    <w:p w14:paraId="482CA69A" w14:textId="77777777" w:rsidR="00AE27F0" w:rsidRPr="00182333" w:rsidRDefault="00AE27F0" w:rsidP="00AE27F0">
      <w:pPr>
        <w:pStyle w:val="PKTpunkt"/>
      </w:pPr>
      <w:r w:rsidRPr="00182333">
        <w:t>1)</w:t>
      </w:r>
      <w:r w:rsidRPr="00182333">
        <w:tab/>
        <w:t>fundusz statutowy;</w:t>
      </w:r>
    </w:p>
    <w:p w14:paraId="74003710" w14:textId="77777777" w:rsidR="00AE27F0" w:rsidRPr="00182333" w:rsidRDefault="00AE27F0" w:rsidP="00AE27F0">
      <w:pPr>
        <w:pStyle w:val="PKTpunkt"/>
      </w:pPr>
      <w:r w:rsidRPr="00182333">
        <w:t>2)</w:t>
      </w:r>
      <w:r w:rsidRPr="00182333">
        <w:tab/>
        <w:t>fundusz rezerwowy;</w:t>
      </w:r>
    </w:p>
    <w:p w14:paraId="474D47D7" w14:textId="77777777" w:rsidR="00AE27F0" w:rsidRPr="00182333" w:rsidRDefault="00AE27F0" w:rsidP="00AE27F0">
      <w:pPr>
        <w:pStyle w:val="PKTpunkt"/>
      </w:pPr>
      <w:r w:rsidRPr="00182333">
        <w:t>3)</w:t>
      </w:r>
      <w:r w:rsidRPr="00182333">
        <w:tab/>
        <w:t>zakładowy fundusz świadczeń socjalnych;</w:t>
      </w:r>
    </w:p>
    <w:p w14:paraId="7AC9D3A6" w14:textId="496EADE1" w:rsidR="00AE27F0" w:rsidRPr="00182333" w:rsidRDefault="00AE27F0" w:rsidP="00AE27F0">
      <w:pPr>
        <w:pStyle w:val="PKTpunkt"/>
      </w:pPr>
      <w:r w:rsidRPr="00182333">
        <w:lastRenderedPageBreak/>
        <w:t>4)</w:t>
      </w:r>
      <w:r w:rsidRPr="00182333">
        <w:tab/>
        <w:t>inne fundusze, jeżeli obowiązek ich utworzenia wynika z</w:t>
      </w:r>
      <w:r>
        <w:t> </w:t>
      </w:r>
      <w:r w:rsidRPr="00182333">
        <w:t>odrębnych przepisów.</w:t>
      </w:r>
    </w:p>
    <w:p w14:paraId="2BC991A0" w14:textId="77777777" w:rsidR="00AE27F0" w:rsidRPr="00182333" w:rsidRDefault="00AE27F0" w:rsidP="00AE27F0">
      <w:pPr>
        <w:pStyle w:val="USTustnpkodeksu"/>
      </w:pPr>
      <w:r w:rsidRPr="00182333">
        <w:t>2. Zysk netto Izby powiększa fundusz rezerwowy.</w:t>
      </w:r>
    </w:p>
    <w:p w14:paraId="6EE46696" w14:textId="603D46C6" w:rsidR="00AE27F0" w:rsidRPr="00182333" w:rsidRDefault="00AE27F0" w:rsidP="00AE27F0">
      <w:pPr>
        <w:pStyle w:val="USTustnpkodeksu"/>
      </w:pPr>
      <w:r w:rsidRPr="00182333">
        <w:t>3. Stratę netto Izby pokrywa się z</w:t>
      </w:r>
      <w:r>
        <w:t> </w:t>
      </w:r>
      <w:r w:rsidRPr="00182333">
        <w:t>funduszu rezerwowego.</w:t>
      </w:r>
    </w:p>
    <w:p w14:paraId="4B4082ED" w14:textId="40FAD103" w:rsidR="00AE27F0" w:rsidRPr="00182333" w:rsidRDefault="00AE27F0" w:rsidP="00AE27F0">
      <w:pPr>
        <w:pStyle w:val="USTustnpkodeksu"/>
      </w:pPr>
      <w:r w:rsidRPr="00182333">
        <w:t>4. Zakładowy fundusz świadczeń socjalnych tworzy się na zasadach określonych w</w:t>
      </w:r>
      <w:r>
        <w:t> </w:t>
      </w:r>
      <w:r w:rsidRPr="00182333">
        <w:t>ustawie z</w:t>
      </w:r>
      <w:r>
        <w:t> </w:t>
      </w:r>
      <w:r w:rsidRPr="00182333">
        <w:t>dnia 4</w:t>
      </w:r>
      <w:r>
        <w:t> </w:t>
      </w:r>
      <w:r w:rsidRPr="00182333">
        <w:t>marca 1994</w:t>
      </w:r>
      <w:r>
        <w:t> </w:t>
      </w:r>
      <w:r w:rsidRPr="00182333">
        <w:t>r. o</w:t>
      </w:r>
      <w:r>
        <w:t> </w:t>
      </w:r>
      <w:r w:rsidRPr="00182333">
        <w:t>zakładowym funduszu świadczeń socjalnych (Dz.U. z</w:t>
      </w:r>
      <w:r>
        <w:t> </w:t>
      </w:r>
      <w:r w:rsidRPr="00182333">
        <w:t>2021</w:t>
      </w:r>
      <w:r>
        <w:t> </w:t>
      </w:r>
      <w:r w:rsidRPr="00182333">
        <w:t>r.</w:t>
      </w:r>
      <w:r>
        <w:t xml:space="preserve"> poz. </w:t>
      </w:r>
      <w:r w:rsidRPr="00182333">
        <w:t>746).</w:t>
      </w:r>
    </w:p>
    <w:p w14:paraId="04EB9073" w14:textId="0D1740FE" w:rsidR="00AE27F0" w:rsidRPr="00182333" w:rsidRDefault="00AE27F0" w:rsidP="00AE27F0">
      <w:pPr>
        <w:pStyle w:val="ARTartustawynprozporzdzenia"/>
      </w:pPr>
      <w:r w:rsidRPr="00182333">
        <w:rPr>
          <w:rStyle w:val="Ppogrubienie"/>
        </w:rPr>
        <w:t xml:space="preserve">Art. </w:t>
      </w:r>
      <w:del w:id="298" w:author="Autor">
        <w:r w:rsidRPr="00182333" w:rsidDel="009C61CD">
          <w:rPr>
            <w:rStyle w:val="Ppogrubienie"/>
          </w:rPr>
          <w:delText>5</w:delText>
        </w:r>
        <w:r w:rsidDel="009C61CD">
          <w:rPr>
            <w:rStyle w:val="Ppogrubienie"/>
          </w:rPr>
          <w:delText>6</w:delText>
        </w:r>
      </w:del>
      <w:ins w:id="299" w:author="Autor">
        <w:r w:rsidR="009C61CD" w:rsidRPr="00182333">
          <w:rPr>
            <w:rStyle w:val="Ppogrubienie"/>
          </w:rPr>
          <w:t>5</w:t>
        </w:r>
        <w:r w:rsidR="009C61CD">
          <w:rPr>
            <w:rStyle w:val="Ppogrubienie"/>
          </w:rPr>
          <w:t>7</w:t>
        </w:r>
      </w:ins>
      <w:r w:rsidRPr="00182333">
        <w:rPr>
          <w:rStyle w:val="Ppogrubienie"/>
        </w:rPr>
        <w:t>.</w:t>
      </w:r>
      <w:r w:rsidRPr="00182333">
        <w:t xml:space="preserve"> 1. Roczne sprawozdanie finansowe Izby podlega badaniu przez firmę audytorską.</w:t>
      </w:r>
    </w:p>
    <w:p w14:paraId="5C1130CA" w14:textId="3E7AF226" w:rsidR="00AE27F0" w:rsidRPr="00182333" w:rsidRDefault="00AE27F0" w:rsidP="00AE27F0">
      <w:pPr>
        <w:pStyle w:val="USTustnpkodeksu"/>
      </w:pPr>
      <w:r w:rsidRPr="00182333">
        <w:t>2. Wyboru firmy audytorskiej do badania rocznego sprawozdania finansowego Izby dokonuje minister właściwy do spraw kultury i</w:t>
      </w:r>
      <w:r>
        <w:t> </w:t>
      </w:r>
      <w:r w:rsidRPr="00182333">
        <w:t>ochrony dziedzictwa narodowego.</w:t>
      </w:r>
    </w:p>
    <w:p w14:paraId="1A89AB3F" w14:textId="77777777" w:rsidR="00AE27F0" w:rsidRPr="00182333" w:rsidRDefault="00AE27F0" w:rsidP="00AE27F0">
      <w:pPr>
        <w:pStyle w:val="ROZDZODDZOZNoznaczenierozdziauluboddziau"/>
      </w:pPr>
      <w:r w:rsidRPr="00182333">
        <w:t>Rozdział 7</w:t>
      </w:r>
    </w:p>
    <w:p w14:paraId="2E7B5F03" w14:textId="46FD7EC8" w:rsidR="00AE27F0" w:rsidRPr="00182333" w:rsidRDefault="00AE27F0" w:rsidP="00AE27F0">
      <w:pPr>
        <w:pStyle w:val="ROZDZODDZPRZEDMprzedmiotregulacjirozdziauluboddziau"/>
      </w:pPr>
      <w:r w:rsidRPr="00182333">
        <w:t>Przepisy zmieniające, przejściowe i</w:t>
      </w:r>
      <w:r>
        <w:t> </w:t>
      </w:r>
      <w:r w:rsidRPr="00182333">
        <w:t>końcowe</w:t>
      </w:r>
    </w:p>
    <w:p w14:paraId="4DF8C8BC" w14:textId="243F9A67" w:rsidR="00AE27F0" w:rsidRPr="00182333" w:rsidRDefault="00AE27F0" w:rsidP="0058616B">
      <w:pPr>
        <w:pStyle w:val="ARTartustawynprozporzdzenia"/>
      </w:pPr>
      <w:r w:rsidRPr="00182333">
        <w:rPr>
          <w:rStyle w:val="Ppogrubienie"/>
        </w:rPr>
        <w:t xml:space="preserve">Art. </w:t>
      </w:r>
      <w:del w:id="300" w:author="Autor">
        <w:r w:rsidRPr="00182333" w:rsidDel="009C61CD">
          <w:rPr>
            <w:rStyle w:val="Ppogrubienie"/>
          </w:rPr>
          <w:delText>5</w:delText>
        </w:r>
        <w:r w:rsidDel="009C61CD">
          <w:rPr>
            <w:rStyle w:val="Ppogrubienie"/>
          </w:rPr>
          <w:delText>7</w:delText>
        </w:r>
      </w:del>
      <w:ins w:id="301" w:author="Autor">
        <w:r w:rsidR="009C61CD" w:rsidRPr="00182333">
          <w:rPr>
            <w:rStyle w:val="Ppogrubienie"/>
          </w:rPr>
          <w:t>5</w:t>
        </w:r>
        <w:r w:rsidR="009C61CD">
          <w:rPr>
            <w:rStyle w:val="Ppogrubienie"/>
          </w:rPr>
          <w:t>8</w:t>
        </w:r>
      </w:ins>
      <w:r w:rsidRPr="00182333">
        <w:rPr>
          <w:rStyle w:val="Ppogrubienie"/>
        </w:rPr>
        <w:t>.</w:t>
      </w:r>
      <w:r w:rsidRPr="00182333">
        <w:t xml:space="preserve"> W</w:t>
      </w:r>
      <w:r>
        <w:t> </w:t>
      </w:r>
      <w:r w:rsidRPr="00182333">
        <w:t>ustawie z</w:t>
      </w:r>
      <w:r>
        <w:t> </w:t>
      </w:r>
      <w:r w:rsidRPr="00182333">
        <w:t>dnia 17</w:t>
      </w:r>
      <w:r>
        <w:t> </w:t>
      </w:r>
      <w:r w:rsidRPr="00182333">
        <w:t>czerwca 1966</w:t>
      </w:r>
      <w:r>
        <w:t> </w:t>
      </w:r>
      <w:r w:rsidRPr="00182333">
        <w:t>r. o</w:t>
      </w:r>
      <w:r>
        <w:t> </w:t>
      </w:r>
      <w:r w:rsidRPr="00182333">
        <w:t>postępowaniu egzekucyjnym w</w:t>
      </w:r>
      <w:r>
        <w:t> </w:t>
      </w:r>
      <w:r w:rsidRPr="00182333">
        <w:t>administracji w</w:t>
      </w:r>
      <w:r>
        <w:t> art. </w:t>
      </w:r>
      <w:r w:rsidRPr="00182333">
        <w:t>3a:</w:t>
      </w:r>
    </w:p>
    <w:p w14:paraId="5C39BB8C" w14:textId="71D43E89" w:rsidR="00AE27F0" w:rsidRPr="00182333" w:rsidRDefault="00AE27F0" w:rsidP="00AE27F0">
      <w:pPr>
        <w:pStyle w:val="PKTpunkt"/>
      </w:pPr>
      <w:r w:rsidRPr="00182333">
        <w:t>1)</w:t>
      </w:r>
      <w:r w:rsidRPr="00182333">
        <w:tab/>
        <w:t>§ 1</w:t>
      </w:r>
      <w:r>
        <w:t> </w:t>
      </w:r>
      <w:r w:rsidRPr="00182333">
        <w:t>otrzymuje brzmienie:</w:t>
      </w:r>
    </w:p>
    <w:p w14:paraId="2DDCCF3D" w14:textId="04BBEC8C" w:rsidR="00AE27F0" w:rsidRPr="00BD3410" w:rsidRDefault="00AE27F0" w:rsidP="006B79B8">
      <w:pPr>
        <w:pStyle w:val="ZUSTzmustartykuempunktem"/>
      </w:pPr>
      <w:r>
        <w:t>„ § </w:t>
      </w:r>
      <w:r w:rsidRPr="00BD3410">
        <w:t>1</w:t>
      </w:r>
      <w:r>
        <w:t xml:space="preserve">. </w:t>
      </w:r>
      <w:r w:rsidRPr="00BD3410">
        <w:t>W</w:t>
      </w:r>
      <w:r>
        <w:t> </w:t>
      </w:r>
      <w:r w:rsidRPr="00BD3410">
        <w:t>zakresie zobowiązań powstałych w</w:t>
      </w:r>
      <w:r>
        <w:t> </w:t>
      </w:r>
      <w:r w:rsidRPr="00BD3410">
        <w:t>przypadkach określonych w</w:t>
      </w:r>
      <w:r>
        <w:t> art. </w:t>
      </w:r>
      <w:r w:rsidRPr="007E1455">
        <w:t>8</w:t>
      </w:r>
      <w:r>
        <w:t xml:space="preserve"> i art. </w:t>
      </w:r>
      <w:r w:rsidRPr="007E1455">
        <w:t>21</w:t>
      </w:r>
      <w:r>
        <w:t xml:space="preserve"> § </w:t>
      </w:r>
      <w:r w:rsidRPr="007E1455">
        <w:t>1</w:t>
      </w:r>
      <w:r>
        <w:t xml:space="preserve"> pkt </w:t>
      </w:r>
      <w:r w:rsidRPr="007E1455">
        <w:t>1</w:t>
      </w:r>
      <w:r>
        <w:t> </w:t>
      </w:r>
      <w:r w:rsidRPr="00BD3410">
        <w:t>ustawy z</w:t>
      </w:r>
      <w:r>
        <w:t> </w:t>
      </w:r>
      <w:r w:rsidRPr="00BD3410">
        <w:t>dnia 29</w:t>
      </w:r>
      <w:r>
        <w:t> </w:t>
      </w:r>
      <w:r w:rsidRPr="00BD3410">
        <w:t>sierpnia 1997</w:t>
      </w:r>
      <w:r>
        <w:t> </w:t>
      </w:r>
      <w:r w:rsidRPr="00BD3410">
        <w:t xml:space="preserve">r. </w:t>
      </w:r>
      <w:r>
        <w:noBreakHyphen/>
        <w:t xml:space="preserve"> </w:t>
      </w:r>
      <w:r w:rsidRPr="00BD3410">
        <w:t>Ordynacja podatkowa, długów celnych powstałych w</w:t>
      </w:r>
      <w:r>
        <w:t> </w:t>
      </w:r>
      <w:r w:rsidRPr="00BD3410">
        <w:t>przypadkach określonych w</w:t>
      </w:r>
      <w:r>
        <w:t> art. </w:t>
      </w:r>
      <w:r w:rsidRPr="007E1455">
        <w:t>77</w:t>
      </w:r>
      <w:r>
        <w:t xml:space="preserve"> ust. </w:t>
      </w:r>
      <w:r w:rsidRPr="007E1455">
        <w:t>1</w:t>
      </w:r>
      <w:r>
        <w:t xml:space="preserve"> oraz art. </w:t>
      </w:r>
      <w:r w:rsidRPr="007E1455">
        <w:t>81</w:t>
      </w:r>
      <w:r>
        <w:t xml:space="preserve"> ust. </w:t>
      </w:r>
      <w:r w:rsidRPr="007E1455">
        <w:t>1</w:t>
      </w:r>
      <w:r>
        <w:t> </w:t>
      </w:r>
      <w:r w:rsidRPr="00BD3410">
        <w:t xml:space="preserve">rozporządzenia </w:t>
      </w:r>
      <w:r w:rsidRPr="006B79B8">
        <w:t>Parlamentu</w:t>
      </w:r>
      <w:r w:rsidRPr="00BD3410">
        <w:t xml:space="preserve"> Europejskiego i</w:t>
      </w:r>
      <w:r>
        <w:t> </w:t>
      </w:r>
      <w:r w:rsidRPr="00BD3410">
        <w:t>Rady (UE)</w:t>
      </w:r>
      <w:r>
        <w:t xml:space="preserve"> nr </w:t>
      </w:r>
      <w:r w:rsidRPr="007E1455">
        <w:t>952/2013</w:t>
      </w:r>
      <w:r>
        <w:t> </w:t>
      </w:r>
      <w:r w:rsidRPr="00BD3410">
        <w:t>z</w:t>
      </w:r>
      <w:r>
        <w:t> </w:t>
      </w:r>
      <w:r w:rsidRPr="00BD3410">
        <w:t>dnia 9</w:t>
      </w:r>
      <w:r>
        <w:t> </w:t>
      </w:r>
      <w:r w:rsidRPr="00BD3410">
        <w:t>października 2013</w:t>
      </w:r>
      <w:r>
        <w:t> </w:t>
      </w:r>
      <w:r w:rsidRPr="00BD3410">
        <w:t>r. ustanawiającego unijny kodeks celny, podatków wykazanych w</w:t>
      </w:r>
      <w:r>
        <w:t> </w:t>
      </w:r>
      <w:r w:rsidRPr="00BD3410">
        <w:t>zgłoszeniu celnym, składek na ubezpieczenie społeczne, opłat paliwowych oraz opłat dodatkowych, o</w:t>
      </w:r>
      <w:r>
        <w:t> </w:t>
      </w:r>
      <w:r w:rsidRPr="00BD3410">
        <w:t>których mowa w</w:t>
      </w:r>
      <w:r>
        <w:t> </w:t>
      </w:r>
      <w:r w:rsidRPr="00BD3410">
        <w:t>ustawie z</w:t>
      </w:r>
      <w:r>
        <w:t> </w:t>
      </w:r>
      <w:r w:rsidRPr="00BD3410">
        <w:t>dnia 27</w:t>
      </w:r>
      <w:r>
        <w:t> </w:t>
      </w:r>
      <w:r w:rsidRPr="00BD3410">
        <w:t>października 1994</w:t>
      </w:r>
      <w:r>
        <w:t> </w:t>
      </w:r>
      <w:r w:rsidRPr="00BD3410">
        <w:t>r. o</w:t>
      </w:r>
      <w:r>
        <w:t> </w:t>
      </w:r>
      <w:r w:rsidRPr="00BD3410">
        <w:t>autostradach płatnych oraz o</w:t>
      </w:r>
      <w:r>
        <w:t> </w:t>
      </w:r>
      <w:r w:rsidRPr="00BD3410">
        <w:t>Krajowym Funduszu Drogowym (Dz.U. z</w:t>
      </w:r>
      <w:r>
        <w:t> </w:t>
      </w:r>
      <w:r w:rsidRPr="00BD3410">
        <w:t>2020</w:t>
      </w:r>
      <w:r>
        <w:t> </w:t>
      </w:r>
      <w:r w:rsidRPr="00BD3410">
        <w:t>r.</w:t>
      </w:r>
      <w:r>
        <w:t xml:space="preserve"> poz. </w:t>
      </w:r>
      <w:r w:rsidRPr="007E1455">
        <w:t>2268</w:t>
      </w:r>
      <w:r w:rsidRPr="00BD3410">
        <w:t>), dopłat, o</w:t>
      </w:r>
      <w:r>
        <w:t> </w:t>
      </w:r>
      <w:r w:rsidRPr="00BD3410">
        <w:t>których mowa w</w:t>
      </w:r>
      <w:r>
        <w:t> </w:t>
      </w:r>
      <w:r w:rsidRPr="00BD3410">
        <w:t>ustawie z</w:t>
      </w:r>
      <w:r>
        <w:t> </w:t>
      </w:r>
      <w:r w:rsidRPr="00BD3410">
        <w:t>dnia 19</w:t>
      </w:r>
      <w:r>
        <w:t> </w:t>
      </w:r>
      <w:r w:rsidRPr="00BD3410">
        <w:t>listopada 2009</w:t>
      </w:r>
      <w:r>
        <w:t> </w:t>
      </w:r>
      <w:r w:rsidRPr="00BD3410">
        <w:t>r. o</w:t>
      </w:r>
      <w:r>
        <w:t> </w:t>
      </w:r>
      <w:r w:rsidRPr="00BD3410">
        <w:t>grach hazardowych (Dz.U. z</w:t>
      </w:r>
      <w:r>
        <w:t> </w:t>
      </w:r>
      <w:r w:rsidRPr="00BD3410">
        <w:t>2020</w:t>
      </w:r>
      <w:r>
        <w:t> </w:t>
      </w:r>
      <w:r w:rsidRPr="00BD3410">
        <w:t>r.</w:t>
      </w:r>
      <w:r>
        <w:t xml:space="preserve"> poz. </w:t>
      </w:r>
      <w:r w:rsidRPr="007E1455">
        <w:t>2094</w:t>
      </w:r>
      <w:r w:rsidRPr="00BD3410">
        <w:t>), opłat za gospodarowanie odpadami komunalnymi, o</w:t>
      </w:r>
      <w:r>
        <w:t> </w:t>
      </w:r>
      <w:r w:rsidRPr="00BD3410">
        <w:t>których mowa w</w:t>
      </w:r>
      <w:r>
        <w:t> art. </w:t>
      </w:r>
      <w:r w:rsidRPr="007E1455">
        <w:t>6h</w:t>
      </w:r>
      <w:r w:rsidRPr="00BD3410">
        <w:t xml:space="preserve"> ustawy z</w:t>
      </w:r>
      <w:r>
        <w:t> </w:t>
      </w:r>
      <w:r w:rsidRPr="00BD3410">
        <w:t>dnia 13</w:t>
      </w:r>
      <w:r>
        <w:t> </w:t>
      </w:r>
      <w:r w:rsidRPr="00BD3410">
        <w:t>września 1996</w:t>
      </w:r>
      <w:r>
        <w:t> </w:t>
      </w:r>
      <w:r w:rsidRPr="00BD3410">
        <w:t>r. o</w:t>
      </w:r>
      <w:r>
        <w:t> </w:t>
      </w:r>
      <w:r w:rsidRPr="00BD3410">
        <w:t>utrzymaniu czystości i</w:t>
      </w:r>
      <w:r>
        <w:t> </w:t>
      </w:r>
      <w:r w:rsidRPr="00BD3410">
        <w:t>porządku w</w:t>
      </w:r>
      <w:r>
        <w:t> </w:t>
      </w:r>
      <w:r w:rsidRPr="00BD3410">
        <w:t>gminach (Dz.U. z</w:t>
      </w:r>
      <w:r>
        <w:t> </w:t>
      </w:r>
      <w:r w:rsidRPr="00BD3410">
        <w:t>2020</w:t>
      </w:r>
      <w:r>
        <w:t> </w:t>
      </w:r>
      <w:r w:rsidRPr="00BD3410">
        <w:t>r.</w:t>
      </w:r>
      <w:r>
        <w:t xml:space="preserve"> poz. </w:t>
      </w:r>
      <w:r w:rsidRPr="007E1455">
        <w:t>1439</w:t>
      </w:r>
      <w:r w:rsidRPr="00BD3410">
        <w:t xml:space="preserve">, </w:t>
      </w:r>
      <w:r w:rsidRPr="007E1455">
        <w:t>2320</w:t>
      </w:r>
      <w:r>
        <w:t xml:space="preserve"> i </w:t>
      </w:r>
      <w:r w:rsidRPr="007E1455">
        <w:t>2361</w:t>
      </w:r>
      <w:r w:rsidRPr="00BD3410">
        <w:t>), opłat emisyjnych oraz opłat za korzystanie ze środowiska, o</w:t>
      </w:r>
      <w:r>
        <w:t> </w:t>
      </w:r>
      <w:r w:rsidRPr="00BD3410">
        <w:t>których mowa w</w:t>
      </w:r>
      <w:r>
        <w:t> </w:t>
      </w:r>
      <w:r w:rsidRPr="00BD3410">
        <w:t>ustawie z</w:t>
      </w:r>
      <w:r>
        <w:t> </w:t>
      </w:r>
      <w:r w:rsidRPr="00BD3410">
        <w:t>dnia 27</w:t>
      </w:r>
      <w:r>
        <w:t> </w:t>
      </w:r>
      <w:r w:rsidRPr="00BD3410">
        <w:t>kwietnia 2001</w:t>
      </w:r>
      <w:r>
        <w:t> </w:t>
      </w:r>
      <w:r w:rsidRPr="00BD3410">
        <w:t xml:space="preserve">r. </w:t>
      </w:r>
      <w:r>
        <w:noBreakHyphen/>
        <w:t xml:space="preserve"> </w:t>
      </w:r>
      <w:r w:rsidRPr="00BD3410">
        <w:t>Prawo ochrony środowiska (Dz.U. z</w:t>
      </w:r>
      <w:r>
        <w:t> </w:t>
      </w:r>
      <w:r w:rsidRPr="00BD3410">
        <w:t>2020</w:t>
      </w:r>
      <w:r>
        <w:t> </w:t>
      </w:r>
      <w:r w:rsidRPr="00BD3410">
        <w:t>r.</w:t>
      </w:r>
      <w:r>
        <w:t xml:space="preserve"> poz. </w:t>
      </w:r>
      <w:r w:rsidRPr="007E1455">
        <w:t>1219</w:t>
      </w:r>
      <w:r w:rsidRPr="00BD3410">
        <w:t xml:space="preserve">, </w:t>
      </w:r>
      <w:r w:rsidRPr="007E1455">
        <w:t>1378</w:t>
      </w:r>
      <w:r w:rsidRPr="00BD3410">
        <w:t xml:space="preserve">, </w:t>
      </w:r>
      <w:r w:rsidRPr="007E1455">
        <w:t>1565</w:t>
      </w:r>
      <w:r w:rsidRPr="00BD3410">
        <w:t xml:space="preserve">, </w:t>
      </w:r>
      <w:r w:rsidRPr="007E1455">
        <w:t>2127</w:t>
      </w:r>
      <w:r>
        <w:t xml:space="preserve"> i </w:t>
      </w:r>
      <w:r w:rsidRPr="007E1455">
        <w:t>2338</w:t>
      </w:r>
      <w:r w:rsidRPr="00BD3410">
        <w:t>), daniny solidarnościowej, o</w:t>
      </w:r>
      <w:r>
        <w:t> </w:t>
      </w:r>
      <w:r w:rsidRPr="00BD3410">
        <w:t>której mowa w</w:t>
      </w:r>
      <w:r>
        <w:t> </w:t>
      </w:r>
      <w:r w:rsidRPr="00BD3410">
        <w:t>rozdziale 6a ustawy z</w:t>
      </w:r>
      <w:r>
        <w:t> </w:t>
      </w:r>
      <w:r w:rsidRPr="00BD3410">
        <w:t>dnia 26</w:t>
      </w:r>
      <w:r>
        <w:t> </w:t>
      </w:r>
      <w:r w:rsidRPr="00BD3410">
        <w:t>lipca 1991</w:t>
      </w:r>
      <w:r>
        <w:t> </w:t>
      </w:r>
      <w:r w:rsidRPr="00BD3410">
        <w:t>r. o</w:t>
      </w:r>
      <w:r>
        <w:t> </w:t>
      </w:r>
      <w:r w:rsidRPr="00BD3410">
        <w:t>podatku dochodowym od osób fizycznych (Dz.U. z</w:t>
      </w:r>
      <w:r>
        <w:t> </w:t>
      </w:r>
      <w:r w:rsidRPr="00BD3410">
        <w:t>2020</w:t>
      </w:r>
      <w:r>
        <w:t> </w:t>
      </w:r>
      <w:r w:rsidRPr="00BD3410">
        <w:t>r.</w:t>
      </w:r>
      <w:r>
        <w:t xml:space="preserve"> poz. </w:t>
      </w:r>
      <w:r w:rsidRPr="007E1455">
        <w:t>1426</w:t>
      </w:r>
      <w:r w:rsidRPr="00BD3410">
        <w:t>), opłat, o</w:t>
      </w:r>
      <w:r>
        <w:t> </w:t>
      </w:r>
      <w:r w:rsidRPr="00BD3410">
        <w:t>których mowa w</w:t>
      </w:r>
      <w:r>
        <w:t> art. </w:t>
      </w:r>
      <w:r w:rsidRPr="007E1455">
        <w:t>92</w:t>
      </w:r>
      <w:r>
        <w:t xml:space="preserve"> ust. </w:t>
      </w:r>
      <w:r w:rsidRPr="007E1455">
        <w:t>1</w:t>
      </w:r>
      <w:r>
        <w:t xml:space="preserve"> oraz</w:t>
      </w:r>
      <w:r w:rsidRPr="00BD3410">
        <w:t xml:space="preserve"> w</w:t>
      </w:r>
      <w:r>
        <w:t> art. </w:t>
      </w:r>
      <w:r w:rsidRPr="007E1455">
        <w:t>13</w:t>
      </w:r>
      <w:r w:rsidRPr="007E1455">
        <w:rPr>
          <w:rStyle w:val="IGindeksgrny"/>
        </w:rPr>
        <w:t>2</w:t>
      </w:r>
      <w:r>
        <w:t xml:space="preserve"> ust. </w:t>
      </w:r>
      <w:r w:rsidRPr="007E1455">
        <w:t>1</w:t>
      </w:r>
      <w:r>
        <w:t> </w:t>
      </w:r>
      <w:r w:rsidRPr="00BD3410">
        <w:t>ustawy z</w:t>
      </w:r>
      <w:r>
        <w:t> </w:t>
      </w:r>
      <w:r w:rsidRPr="00BD3410">
        <w:t>dnia 26</w:t>
      </w:r>
      <w:r>
        <w:t> </w:t>
      </w:r>
      <w:r w:rsidRPr="00BD3410">
        <w:t>października 1982</w:t>
      </w:r>
      <w:r>
        <w:t> </w:t>
      </w:r>
      <w:r w:rsidRPr="00BD3410">
        <w:t>r. o</w:t>
      </w:r>
      <w:r>
        <w:t> </w:t>
      </w:r>
      <w:r w:rsidRPr="00BD3410">
        <w:t xml:space="preserve">wychowaniu </w:t>
      </w:r>
      <w:r w:rsidRPr="00BD3410">
        <w:lastRenderedPageBreak/>
        <w:t>w</w:t>
      </w:r>
      <w:r>
        <w:t> </w:t>
      </w:r>
      <w:r w:rsidRPr="00BD3410">
        <w:t>trzeźwości i</w:t>
      </w:r>
      <w:r>
        <w:t> </w:t>
      </w:r>
      <w:r w:rsidRPr="00BD3410">
        <w:t>przeciwdziałaniu alkoholizmowi (Dz.U. z</w:t>
      </w:r>
      <w:r>
        <w:t> </w:t>
      </w:r>
      <w:r w:rsidRPr="00BD3410">
        <w:t>2019</w:t>
      </w:r>
      <w:r>
        <w:t> </w:t>
      </w:r>
      <w:r w:rsidRPr="00BD3410">
        <w:t>r.</w:t>
      </w:r>
      <w:r>
        <w:t xml:space="preserve"> poz. </w:t>
      </w:r>
      <w:r w:rsidRPr="007E1455">
        <w:t>2277</w:t>
      </w:r>
      <w:r w:rsidRPr="00BD3410">
        <w:t>, z</w:t>
      </w:r>
      <w:r>
        <w:t> </w:t>
      </w:r>
      <w:r w:rsidRPr="00BD3410">
        <w:t>2020</w:t>
      </w:r>
      <w:r>
        <w:t> </w:t>
      </w:r>
      <w:r w:rsidRPr="00BD3410">
        <w:t>r.</w:t>
      </w:r>
      <w:r>
        <w:t xml:space="preserve"> poz. </w:t>
      </w:r>
      <w:r w:rsidRPr="007E1455">
        <w:t>1492</w:t>
      </w:r>
      <w:r>
        <w:t xml:space="preserve"> oraz</w:t>
      </w:r>
      <w:r w:rsidRPr="00BD3410">
        <w:t xml:space="preserve"> z</w:t>
      </w:r>
      <w:r>
        <w:t> </w:t>
      </w:r>
      <w:r w:rsidRPr="00BD3410">
        <w:t>2021</w:t>
      </w:r>
      <w:r>
        <w:t> </w:t>
      </w:r>
      <w:r w:rsidRPr="00BD3410">
        <w:t>r.</w:t>
      </w:r>
      <w:r>
        <w:t xml:space="preserve"> poz. </w:t>
      </w:r>
      <w:r w:rsidRPr="007E1455">
        <w:t>41</w:t>
      </w:r>
      <w:r w:rsidRPr="00BD3410">
        <w:t>), opłaty, o</w:t>
      </w:r>
      <w:r>
        <w:t> </w:t>
      </w:r>
      <w:r w:rsidRPr="00BD3410">
        <w:t>której mowa w</w:t>
      </w:r>
      <w:r>
        <w:t> art. </w:t>
      </w:r>
      <w:r w:rsidRPr="007E1455">
        <w:t>12a</w:t>
      </w:r>
      <w:r>
        <w:t xml:space="preserve"> ust. </w:t>
      </w:r>
      <w:r w:rsidRPr="007E1455">
        <w:t>1</w:t>
      </w:r>
      <w:r>
        <w:t> </w:t>
      </w:r>
      <w:r w:rsidRPr="00BD3410">
        <w:t>ustawy z</w:t>
      </w:r>
      <w:r>
        <w:t> </w:t>
      </w:r>
      <w:r w:rsidRPr="00BD3410">
        <w:t>dnia 11</w:t>
      </w:r>
      <w:r>
        <w:t> </w:t>
      </w:r>
      <w:r w:rsidRPr="00BD3410">
        <w:t>września 2015</w:t>
      </w:r>
      <w:r>
        <w:t> </w:t>
      </w:r>
      <w:r w:rsidRPr="00BD3410">
        <w:t>r. o</w:t>
      </w:r>
      <w:r>
        <w:t> </w:t>
      </w:r>
      <w:r w:rsidRPr="00BD3410">
        <w:t>zdrowiu publicznym (Dz.U. z</w:t>
      </w:r>
      <w:r>
        <w:t> </w:t>
      </w:r>
      <w:r w:rsidRPr="00BD3410">
        <w:t>2019</w:t>
      </w:r>
      <w:r>
        <w:t> </w:t>
      </w:r>
      <w:r w:rsidRPr="00BD3410">
        <w:t>r.</w:t>
      </w:r>
      <w:r>
        <w:t xml:space="preserve"> poz. </w:t>
      </w:r>
      <w:r w:rsidRPr="007E1455">
        <w:t>2365</w:t>
      </w:r>
      <w:r>
        <w:t xml:space="preserve"> oraz</w:t>
      </w:r>
      <w:r w:rsidRPr="00BD3410">
        <w:t xml:space="preserve"> z</w:t>
      </w:r>
      <w:r>
        <w:t> </w:t>
      </w:r>
      <w:r w:rsidRPr="00BD3410">
        <w:t>2020</w:t>
      </w:r>
      <w:r>
        <w:t> </w:t>
      </w:r>
      <w:r w:rsidRPr="00BD3410">
        <w:t>r.</w:t>
      </w:r>
      <w:r>
        <w:t xml:space="preserve"> poz. </w:t>
      </w:r>
      <w:r w:rsidRPr="007E1455">
        <w:t>322</w:t>
      </w:r>
      <w:r>
        <w:t xml:space="preserve"> i </w:t>
      </w:r>
      <w:r w:rsidRPr="007E1455">
        <w:t>1492</w:t>
      </w:r>
      <w:r w:rsidRPr="00BD3410">
        <w:t xml:space="preserve">), </w:t>
      </w:r>
      <w:r>
        <w:t>a także opłaty, o której mowa w art. 20 </w:t>
      </w:r>
      <w:r w:rsidRPr="00BD3410">
        <w:t>ustawy z</w:t>
      </w:r>
      <w:r>
        <w:t> </w:t>
      </w:r>
      <w:r w:rsidRPr="00BD3410">
        <w:t>dnia 4</w:t>
      </w:r>
      <w:r>
        <w:t> </w:t>
      </w:r>
      <w:r w:rsidRPr="00BD3410">
        <w:t>lutego 1994</w:t>
      </w:r>
      <w:r>
        <w:t> </w:t>
      </w:r>
      <w:r w:rsidRPr="00BD3410">
        <w:t>r. o</w:t>
      </w:r>
      <w:r>
        <w:t> </w:t>
      </w:r>
      <w:r w:rsidRPr="00BD3410">
        <w:t>prawie autorskim i</w:t>
      </w:r>
      <w:r>
        <w:t> </w:t>
      </w:r>
      <w:r w:rsidRPr="00BD3410">
        <w:t>prawach pokrewnych</w:t>
      </w:r>
      <w:r>
        <w:t xml:space="preserve"> </w:t>
      </w:r>
      <w:r w:rsidRPr="00BD3410">
        <w:t xml:space="preserve">stosuje się również egzekucję administracyjną, jeżeli wynikają one odpowiednio: </w:t>
      </w:r>
    </w:p>
    <w:p w14:paraId="0B0727C9" w14:textId="77777777" w:rsidR="00AE27F0" w:rsidRPr="006B79B8" w:rsidRDefault="00AE27F0" w:rsidP="006B79B8">
      <w:pPr>
        <w:pStyle w:val="ZPKTzmpktartykuempunktem"/>
      </w:pPr>
      <w:bookmarkStart w:id="302" w:name="mip55383258"/>
      <w:bookmarkEnd w:id="302"/>
      <w:r w:rsidRPr="006B79B8">
        <w:t>1)</w:t>
      </w:r>
      <w:r w:rsidRPr="006B79B8">
        <w:tab/>
        <w:t>z deklaracji lub zeznania złożonego przez podatnika lub płatnika;</w:t>
      </w:r>
    </w:p>
    <w:p w14:paraId="2C8E0E95" w14:textId="77777777" w:rsidR="00AE27F0" w:rsidRPr="006B79B8" w:rsidRDefault="00AE27F0" w:rsidP="006B79B8">
      <w:pPr>
        <w:pStyle w:val="ZPKTzmpktartykuempunktem"/>
      </w:pPr>
      <w:bookmarkStart w:id="303" w:name="mip55383259"/>
      <w:bookmarkEnd w:id="303"/>
      <w:r w:rsidRPr="006B79B8">
        <w:t>2)</w:t>
      </w:r>
      <w:r w:rsidRPr="006B79B8">
        <w:tab/>
        <w:t>ze zgłoszenia celnego złożonego przez zobowiązanego;</w:t>
      </w:r>
    </w:p>
    <w:p w14:paraId="60D22552" w14:textId="77777777" w:rsidR="00AE27F0" w:rsidRPr="006B79B8" w:rsidRDefault="00AE27F0" w:rsidP="006B79B8">
      <w:pPr>
        <w:pStyle w:val="ZPKTzmpktartykuempunktem"/>
      </w:pPr>
      <w:bookmarkStart w:id="304" w:name="mip55383260"/>
      <w:bookmarkEnd w:id="304"/>
      <w:r w:rsidRPr="006B79B8">
        <w:t>3)</w:t>
      </w:r>
      <w:r w:rsidRPr="006B79B8">
        <w:tab/>
        <w:t>z deklaracji rozliczeniowej złożonej przez płatnika składek na ubezpieczenie społeczne;</w:t>
      </w:r>
    </w:p>
    <w:p w14:paraId="78EEA7A8" w14:textId="6BFAA9A9" w:rsidR="00AE27F0" w:rsidRPr="006B79B8" w:rsidRDefault="00AE27F0" w:rsidP="006B79B8">
      <w:pPr>
        <w:pStyle w:val="ZPKTzmpktartykuempunktem"/>
      </w:pPr>
      <w:bookmarkStart w:id="305" w:name="mip55383261"/>
      <w:bookmarkEnd w:id="305"/>
      <w:r w:rsidRPr="006B79B8">
        <w:t>4)</w:t>
      </w:r>
      <w:r w:rsidRPr="006B79B8">
        <w:tab/>
        <w:t>z informacji o opłacie paliwowej;</w:t>
      </w:r>
    </w:p>
    <w:p w14:paraId="76A2D54F" w14:textId="77777777" w:rsidR="00AE27F0" w:rsidRPr="006B79B8" w:rsidRDefault="00AE27F0" w:rsidP="006B79B8">
      <w:pPr>
        <w:pStyle w:val="ZPKTzmpktartykuempunktem"/>
      </w:pPr>
      <w:bookmarkStart w:id="306" w:name="mip59127754"/>
      <w:bookmarkEnd w:id="306"/>
      <w:r w:rsidRPr="006B79B8">
        <w:t>4a)</w:t>
      </w:r>
      <w:r w:rsidRPr="006B79B8">
        <w:tab/>
        <w:t>z wezwania do wniesienia opłaty dodatkowej;</w:t>
      </w:r>
    </w:p>
    <w:p w14:paraId="5FDE2C83" w14:textId="0591915A" w:rsidR="00AE27F0" w:rsidRPr="006B79B8" w:rsidRDefault="00AE27F0" w:rsidP="006B79B8">
      <w:pPr>
        <w:pStyle w:val="ZPKTzmpktartykuempunktem"/>
      </w:pPr>
      <w:bookmarkStart w:id="307" w:name="mip55383262"/>
      <w:bookmarkEnd w:id="307"/>
      <w:r w:rsidRPr="006B79B8">
        <w:t>5)</w:t>
      </w:r>
      <w:r w:rsidRPr="006B79B8">
        <w:tab/>
        <w:t>z informacji o dopłatach;</w:t>
      </w:r>
    </w:p>
    <w:p w14:paraId="695E7E52" w14:textId="3CC63CCA" w:rsidR="00AE27F0" w:rsidRPr="006B79B8" w:rsidRDefault="00AE27F0" w:rsidP="006B79B8">
      <w:pPr>
        <w:pStyle w:val="ZPKTzmpktartykuempunktem"/>
      </w:pPr>
      <w:bookmarkStart w:id="308" w:name="mip55383263"/>
      <w:bookmarkEnd w:id="308"/>
      <w:r w:rsidRPr="006B79B8">
        <w:t>6)</w:t>
      </w:r>
      <w:r w:rsidRPr="006B79B8">
        <w:tab/>
        <w:t>z deklaracji o wysokości opłaty za gospodarowanie odpadami komunalnymi albo z zawiadomienia właściciela nieruchomości przez wójta, burmistrza lub prezydenta miasta o wysokości opłaty za gospodarowanie odpadami komunalnymi;</w:t>
      </w:r>
    </w:p>
    <w:p w14:paraId="6920FCBC" w14:textId="568233F7" w:rsidR="00AE27F0" w:rsidRPr="006B79B8" w:rsidRDefault="00AE27F0" w:rsidP="006B79B8">
      <w:pPr>
        <w:pStyle w:val="ZPKTzmpktartykuempunktem"/>
      </w:pPr>
      <w:bookmarkStart w:id="309" w:name="mip55383264"/>
      <w:bookmarkEnd w:id="309"/>
      <w:r w:rsidRPr="006B79B8">
        <w:t>7)</w:t>
      </w:r>
      <w:r w:rsidRPr="006B79B8">
        <w:tab/>
        <w:t>z rozliczenia zamknięcia, o którym mowa w art. 175 rozporządzenia delegowanego Komisji (UE) 2015/2446 z dnia 28 lipca 2015 r. uzupełniającego rozporządzenie Parlamentu Europejskiego i Rady (UE) nr 952/2013 w odniesieniu do szczegółowych zasad dotyczących niektórych przepisów unijnego kodeksu celnego (</w:t>
      </w:r>
      <w:proofErr w:type="spellStart"/>
      <w:r w:rsidRPr="006B79B8">
        <w:t>Dz.Urz</w:t>
      </w:r>
      <w:proofErr w:type="spellEnd"/>
      <w:r w:rsidRPr="006B79B8">
        <w:t>. UE L 343 z 29.12.2015, str. 1, z </w:t>
      </w:r>
      <w:proofErr w:type="spellStart"/>
      <w:r w:rsidRPr="006B79B8">
        <w:t>późn</w:t>
      </w:r>
      <w:proofErr w:type="spellEnd"/>
      <w:r w:rsidRPr="006B79B8">
        <w:t>. zm.);</w:t>
      </w:r>
    </w:p>
    <w:p w14:paraId="318C962F" w14:textId="5E148FD7" w:rsidR="00AE27F0" w:rsidRPr="006B79B8" w:rsidRDefault="00AE27F0" w:rsidP="006B79B8">
      <w:pPr>
        <w:pStyle w:val="ZPKTzmpktartykuempunktem"/>
      </w:pPr>
      <w:bookmarkStart w:id="310" w:name="mip55383265"/>
      <w:bookmarkEnd w:id="310"/>
      <w:r w:rsidRPr="006B79B8">
        <w:t>8)</w:t>
      </w:r>
      <w:r w:rsidRPr="006B79B8">
        <w:tab/>
        <w:t>z informacji o opłacie emisyjnej;</w:t>
      </w:r>
    </w:p>
    <w:p w14:paraId="796A5366" w14:textId="6B73A44E" w:rsidR="00AE27F0" w:rsidRPr="006B79B8" w:rsidRDefault="00AE27F0" w:rsidP="006B79B8">
      <w:pPr>
        <w:pStyle w:val="ZPKTzmpktartykuempunktem"/>
      </w:pPr>
      <w:bookmarkStart w:id="311" w:name="mip55383266"/>
      <w:bookmarkEnd w:id="311"/>
      <w:r w:rsidRPr="006B79B8">
        <w:t>9)</w:t>
      </w:r>
      <w:r w:rsidRPr="006B79B8">
        <w:tab/>
        <w:t>z deklaracji o wysokości daniny solidarnościowej;</w:t>
      </w:r>
    </w:p>
    <w:p w14:paraId="7F0E7772" w14:textId="5E36F886" w:rsidR="00AE27F0" w:rsidRPr="006B79B8" w:rsidRDefault="00AE27F0" w:rsidP="006B79B8">
      <w:pPr>
        <w:pStyle w:val="ZPKTzmpktartykuempunktem"/>
      </w:pPr>
      <w:bookmarkStart w:id="312" w:name="mip55385135"/>
      <w:bookmarkEnd w:id="312"/>
      <w:r w:rsidRPr="006B79B8">
        <w:t>10)</w:t>
      </w:r>
      <w:r w:rsidRPr="006B79B8">
        <w:tab/>
        <w:t>z wykazu zawierającego informacje i dane o zakresie korzystania ze środowiska oraz o wysokości należnych opłat;</w:t>
      </w:r>
    </w:p>
    <w:p w14:paraId="6909594E" w14:textId="665B09F5" w:rsidR="00AE27F0" w:rsidRPr="006B79B8" w:rsidRDefault="00AE27F0" w:rsidP="006B79B8">
      <w:pPr>
        <w:pStyle w:val="ZPKTzmpktartykuempunktem"/>
      </w:pPr>
      <w:bookmarkStart w:id="313" w:name="mip55436068"/>
      <w:bookmarkEnd w:id="313"/>
      <w:r w:rsidRPr="006B79B8">
        <w:t>11)</w:t>
      </w:r>
      <w:r w:rsidRPr="006B79B8">
        <w:tab/>
        <w:t>z informacji, o której mowa w art. 92 ust. 17 pkt 1 ustawy z dnia 26 października 1982 r. o wychowaniu w trzeźwości i przeciwdziałaniu alkoholizmowi;</w:t>
      </w:r>
    </w:p>
    <w:p w14:paraId="26B40025" w14:textId="02C882A4" w:rsidR="00AE27F0" w:rsidRPr="006B79B8" w:rsidRDefault="00AE27F0" w:rsidP="006B79B8">
      <w:pPr>
        <w:pStyle w:val="ZPKTzmpktartykuempunktem"/>
      </w:pPr>
      <w:bookmarkStart w:id="314" w:name="mip55436069"/>
      <w:bookmarkEnd w:id="314"/>
      <w:r w:rsidRPr="006B79B8">
        <w:t>12) z informacji, o której mowa w art. 12g ust. 1 pkt 1 ustawy z dnia 11 września 2015 r. o zdrowiu publicznym;</w:t>
      </w:r>
    </w:p>
    <w:p w14:paraId="62765A1D" w14:textId="2548A808" w:rsidR="00AE27F0" w:rsidRPr="006B79B8" w:rsidRDefault="00AE27F0" w:rsidP="006B79B8">
      <w:pPr>
        <w:pStyle w:val="ZPKTzmpktartykuempunktem"/>
      </w:pPr>
      <w:bookmarkStart w:id="315" w:name="mip57299545"/>
      <w:bookmarkEnd w:id="315"/>
      <w:r w:rsidRPr="006B79B8">
        <w:t>13)</w:t>
      </w:r>
      <w:r w:rsidRPr="006B79B8">
        <w:tab/>
        <w:t xml:space="preserve">ze zbiorczej deklaracji miesięcznej, o której mowa w art. 132 ust. 2 ustawy z dnia 26 października 1982 r. o wychowaniu w trzeźwości i przeciwdziałaniu alkoholizmowi; </w:t>
      </w:r>
    </w:p>
    <w:p w14:paraId="716C0018" w14:textId="7CCA4FBE" w:rsidR="00AE27F0" w:rsidRPr="006B79B8" w:rsidRDefault="00AE27F0" w:rsidP="006B79B8">
      <w:pPr>
        <w:pStyle w:val="ZPKTzmpktartykuempunktem"/>
      </w:pPr>
      <w:r w:rsidRPr="006B79B8">
        <w:lastRenderedPageBreak/>
        <w:t>14)</w:t>
      </w:r>
      <w:r w:rsidRPr="006B79B8">
        <w:tab/>
        <w:t>z dokumentu elektronicznego, o którym mowa w art. 20c ustawy z dnia 4 lutego 1994 r. o prawie autorskim i prawach pokrewnych.”;</w:t>
      </w:r>
    </w:p>
    <w:p w14:paraId="574C98B2" w14:textId="7B12944E" w:rsidR="00AE27F0" w:rsidRPr="00182333" w:rsidRDefault="00AE27F0" w:rsidP="00AE27F0">
      <w:pPr>
        <w:pStyle w:val="PKTpunkt"/>
      </w:pPr>
      <w:r w:rsidRPr="00182333">
        <w:t>2)</w:t>
      </w:r>
      <w:r w:rsidRPr="00182333">
        <w:tab/>
        <w:t>w</w:t>
      </w:r>
      <w:r>
        <w:t xml:space="preserve"> § </w:t>
      </w:r>
      <w:r w:rsidRPr="00182333">
        <w:t>2</w:t>
      </w:r>
      <w:r>
        <w:t xml:space="preserve"> pkt </w:t>
      </w:r>
      <w:r w:rsidRPr="00182333">
        <w:t>1</w:t>
      </w:r>
      <w:r>
        <w:t> </w:t>
      </w:r>
      <w:r w:rsidRPr="00182333">
        <w:t>otrzymuje brzmienie:</w:t>
      </w:r>
    </w:p>
    <w:p w14:paraId="308AC7CC" w14:textId="6FB6AA58" w:rsidR="00AE27F0" w:rsidRPr="00A846DB" w:rsidRDefault="00AE27F0" w:rsidP="00AE27F0">
      <w:pPr>
        <w:pStyle w:val="ZUSTzmustartykuempunktem"/>
      </w:pPr>
      <w:r>
        <w:t>„</w:t>
      </w:r>
      <w:r w:rsidRPr="00A846DB">
        <w:t>1)</w:t>
      </w:r>
      <w:r w:rsidRPr="00A846DB">
        <w:tab/>
        <w:t>w deklaracji, w</w:t>
      </w:r>
      <w:r>
        <w:t> </w:t>
      </w:r>
      <w:r w:rsidRPr="00A846DB">
        <w:t>zeznaniu, w</w:t>
      </w:r>
      <w:r>
        <w:t> </w:t>
      </w:r>
      <w:r w:rsidRPr="00A846DB">
        <w:t>zgłoszeniu celnym, w</w:t>
      </w:r>
      <w:r>
        <w:t> </w:t>
      </w:r>
      <w:r w:rsidRPr="00A846DB">
        <w:t>deklaracji rozliczeniowej, w</w:t>
      </w:r>
      <w:r>
        <w:t> </w:t>
      </w:r>
      <w:r w:rsidRPr="00A846DB">
        <w:t>informacji o</w:t>
      </w:r>
      <w:r>
        <w:t> </w:t>
      </w:r>
      <w:r w:rsidRPr="00A846DB">
        <w:t>opłacie paliwowej, w</w:t>
      </w:r>
      <w:r>
        <w:t> </w:t>
      </w:r>
      <w:r w:rsidRPr="00A846DB">
        <w:t>informacji o</w:t>
      </w:r>
      <w:r>
        <w:t> </w:t>
      </w:r>
      <w:r w:rsidRPr="00A846DB">
        <w:t>dopłatach, w</w:t>
      </w:r>
      <w:r>
        <w:t> </w:t>
      </w:r>
      <w:r w:rsidRPr="00A846DB">
        <w:t>deklaracji o</w:t>
      </w:r>
      <w:r>
        <w:t> </w:t>
      </w:r>
      <w:r w:rsidRPr="00A846DB">
        <w:t>wysokości opłaty za gospodarowanie odpadami komunalnymi, w</w:t>
      </w:r>
      <w:r>
        <w:t> </w:t>
      </w:r>
      <w:r w:rsidRPr="00A846DB">
        <w:t>zawiadomieniu o</w:t>
      </w:r>
      <w:r>
        <w:t> </w:t>
      </w:r>
      <w:r w:rsidRPr="00A846DB">
        <w:t>wysokości opłaty za gospodarowanie odpadami komunalnymi, w</w:t>
      </w:r>
      <w:r>
        <w:t> </w:t>
      </w:r>
      <w:r w:rsidRPr="00A846DB">
        <w:t>rozliczeniu zamknięcia, w</w:t>
      </w:r>
      <w:r>
        <w:t> </w:t>
      </w:r>
      <w:r w:rsidRPr="00A846DB">
        <w:t>informacji o</w:t>
      </w:r>
      <w:r>
        <w:t> </w:t>
      </w:r>
      <w:r w:rsidRPr="00A846DB">
        <w:t>opłacie emisyjnej, w</w:t>
      </w:r>
      <w:r>
        <w:t> </w:t>
      </w:r>
      <w:r w:rsidRPr="00A846DB">
        <w:t>deklaracji o</w:t>
      </w:r>
      <w:r>
        <w:t> </w:t>
      </w:r>
      <w:r w:rsidRPr="00A846DB">
        <w:t>wysokości daniny solidarnościowej, w</w:t>
      </w:r>
      <w:r>
        <w:t> </w:t>
      </w:r>
      <w:r w:rsidRPr="00A846DB">
        <w:t>wykazie zawierającym informacje i</w:t>
      </w:r>
      <w:r>
        <w:t> </w:t>
      </w:r>
      <w:r w:rsidRPr="00A846DB">
        <w:t>dane o</w:t>
      </w:r>
      <w:r>
        <w:t> </w:t>
      </w:r>
      <w:r w:rsidRPr="00A846DB">
        <w:t>zakresie korzystania ze środowiska oraz o</w:t>
      </w:r>
      <w:r>
        <w:t> </w:t>
      </w:r>
      <w:r w:rsidRPr="00A846DB">
        <w:t>wysokości należnych opłat, w</w:t>
      </w:r>
      <w:r>
        <w:t> </w:t>
      </w:r>
      <w:r w:rsidRPr="00A846DB">
        <w:t>informacji, o</w:t>
      </w:r>
      <w:r>
        <w:t> </w:t>
      </w:r>
      <w:r w:rsidRPr="00A846DB">
        <w:t>której mowa w</w:t>
      </w:r>
      <w:r>
        <w:t> art. </w:t>
      </w:r>
      <w:r w:rsidRPr="00A846DB">
        <w:t>92</w:t>
      </w:r>
      <w:r>
        <w:t xml:space="preserve"> ust. </w:t>
      </w:r>
      <w:r w:rsidRPr="00A846DB">
        <w:t>17</w:t>
      </w:r>
      <w:r>
        <w:t xml:space="preserve"> pkt </w:t>
      </w:r>
      <w:r w:rsidRPr="00A846DB">
        <w:t>1</w:t>
      </w:r>
      <w:r>
        <w:t> </w:t>
      </w:r>
      <w:r w:rsidRPr="00A846DB">
        <w:t>ustawy z</w:t>
      </w:r>
      <w:r>
        <w:t> </w:t>
      </w:r>
      <w:r w:rsidRPr="00A846DB">
        <w:t>dnia 26</w:t>
      </w:r>
      <w:r>
        <w:t> </w:t>
      </w:r>
      <w:r w:rsidRPr="00A846DB">
        <w:t>października 1982</w:t>
      </w:r>
      <w:r>
        <w:t> </w:t>
      </w:r>
      <w:r w:rsidRPr="00A846DB">
        <w:t>r. o</w:t>
      </w:r>
      <w:r>
        <w:t> </w:t>
      </w:r>
      <w:r w:rsidRPr="00A846DB">
        <w:t>wychowaniu w</w:t>
      </w:r>
      <w:r>
        <w:t> </w:t>
      </w:r>
      <w:r w:rsidRPr="00A846DB">
        <w:t>trzeźwości i</w:t>
      </w:r>
      <w:r>
        <w:t> </w:t>
      </w:r>
      <w:r w:rsidRPr="00A846DB">
        <w:t>przeciwdziałaniu alkoholizmowi, w</w:t>
      </w:r>
      <w:r>
        <w:t> </w:t>
      </w:r>
      <w:r w:rsidRPr="00A846DB">
        <w:t>informacji, o</w:t>
      </w:r>
      <w:r>
        <w:t> </w:t>
      </w:r>
      <w:r w:rsidRPr="00A846DB">
        <w:t>której mowa w</w:t>
      </w:r>
      <w:r>
        <w:t> art. </w:t>
      </w:r>
      <w:r w:rsidRPr="00A846DB">
        <w:t>12g</w:t>
      </w:r>
      <w:r>
        <w:t xml:space="preserve"> ust. </w:t>
      </w:r>
      <w:r w:rsidRPr="00A846DB">
        <w:t>1</w:t>
      </w:r>
      <w:r>
        <w:t xml:space="preserve"> pkt </w:t>
      </w:r>
      <w:r w:rsidRPr="00A846DB">
        <w:t>1</w:t>
      </w:r>
      <w:r>
        <w:t> </w:t>
      </w:r>
      <w:r w:rsidRPr="00A846DB">
        <w:t>ustawy z</w:t>
      </w:r>
      <w:r>
        <w:t> </w:t>
      </w:r>
      <w:r w:rsidRPr="00A846DB">
        <w:t>dnia 11</w:t>
      </w:r>
      <w:r>
        <w:t> </w:t>
      </w:r>
      <w:r w:rsidRPr="00A846DB">
        <w:t>września 2015</w:t>
      </w:r>
      <w:r>
        <w:t> </w:t>
      </w:r>
      <w:r w:rsidRPr="00A846DB">
        <w:t>r. o</w:t>
      </w:r>
      <w:r>
        <w:t> </w:t>
      </w:r>
      <w:r w:rsidRPr="00A846DB">
        <w:t>zdrowiu publicznym</w:t>
      </w:r>
      <w:r>
        <w:t>, w zbiorczej deklaracji miesięcznej, o której mowa w art. </w:t>
      </w:r>
      <w:r w:rsidRPr="007C3AF6">
        <w:t>13</w:t>
      </w:r>
      <w:r w:rsidRPr="007E1455">
        <w:rPr>
          <w:rStyle w:val="IGindeksgrny"/>
        </w:rPr>
        <w:t>2</w:t>
      </w:r>
      <w:r>
        <w:t xml:space="preserve"> ust. </w:t>
      </w:r>
      <w:r w:rsidRPr="007C3AF6">
        <w:t>2</w:t>
      </w:r>
      <w:r>
        <w:t xml:space="preserve"> ustawy z dnia 26 października 1982 r. o wychowaniu w trzeźwości i przeciwdziałaniu alkoholizmowi, </w:t>
      </w:r>
      <w:r w:rsidRPr="00A846DB">
        <w:t>lub w</w:t>
      </w:r>
      <w:r>
        <w:t> dokumencie elektronicznym</w:t>
      </w:r>
      <w:r w:rsidRPr="00A846DB">
        <w:t>, o</w:t>
      </w:r>
      <w:r>
        <w:t> </w:t>
      </w:r>
      <w:r w:rsidRPr="00A846DB">
        <w:t>któr</w:t>
      </w:r>
      <w:r>
        <w:t>ym</w:t>
      </w:r>
      <w:r w:rsidRPr="00A846DB">
        <w:t xml:space="preserve"> mowa w</w:t>
      </w:r>
      <w:r>
        <w:t> art. </w:t>
      </w:r>
      <w:r w:rsidRPr="00A846DB">
        <w:t>20c ustawy z</w:t>
      </w:r>
      <w:r>
        <w:t> </w:t>
      </w:r>
      <w:r w:rsidRPr="00A846DB">
        <w:t>dnia 4</w:t>
      </w:r>
      <w:r>
        <w:t> </w:t>
      </w:r>
      <w:r w:rsidRPr="00A846DB">
        <w:t>lutego 1994</w:t>
      </w:r>
      <w:r>
        <w:t> </w:t>
      </w:r>
      <w:r w:rsidRPr="00A846DB">
        <w:t>r. o</w:t>
      </w:r>
      <w:r>
        <w:t> </w:t>
      </w:r>
      <w:r w:rsidRPr="00A846DB">
        <w:t>prawie autorskim i</w:t>
      </w:r>
      <w:r>
        <w:t> </w:t>
      </w:r>
      <w:r w:rsidRPr="00A846DB">
        <w:t>prawach pokrewnych, zostało zamieszczone pouczenie, że stanowią one podstawę do wystawienia tytułu wykonawczego;</w:t>
      </w:r>
      <w:r>
        <w:t>”</w:t>
      </w:r>
      <w:r w:rsidRPr="00A846DB">
        <w:t>.</w:t>
      </w:r>
    </w:p>
    <w:p w14:paraId="571F9C7F" w14:textId="18E9C45E" w:rsidR="00AE27F0" w:rsidRPr="00182333" w:rsidRDefault="00AE27F0" w:rsidP="00AE27F0">
      <w:pPr>
        <w:pStyle w:val="ARTartustawynprozporzdzenia"/>
      </w:pPr>
      <w:r w:rsidRPr="001F5144">
        <w:rPr>
          <w:rStyle w:val="Ppogrubienie"/>
        </w:rPr>
        <w:t xml:space="preserve">Art. </w:t>
      </w:r>
      <w:del w:id="316" w:author="Autor">
        <w:r w:rsidRPr="001F5144" w:rsidDel="009C61CD">
          <w:rPr>
            <w:rStyle w:val="Ppogrubienie"/>
          </w:rPr>
          <w:delText>5</w:delText>
        </w:r>
        <w:r w:rsidDel="009C61CD">
          <w:rPr>
            <w:rStyle w:val="Ppogrubienie"/>
          </w:rPr>
          <w:delText>8</w:delText>
        </w:r>
      </w:del>
      <w:ins w:id="317" w:author="Autor">
        <w:r w:rsidR="009C61CD" w:rsidRPr="001F5144">
          <w:rPr>
            <w:rStyle w:val="Ppogrubienie"/>
          </w:rPr>
          <w:t>5</w:t>
        </w:r>
        <w:r w:rsidR="009C61CD">
          <w:rPr>
            <w:rStyle w:val="Ppogrubienie"/>
          </w:rPr>
          <w:t>9</w:t>
        </w:r>
      </w:ins>
      <w:r w:rsidRPr="001F5144">
        <w:rPr>
          <w:rStyle w:val="Ppogrubienie"/>
        </w:rPr>
        <w:t>.</w:t>
      </w:r>
      <w:r w:rsidRPr="00182333">
        <w:t xml:space="preserve"> W</w:t>
      </w:r>
      <w:r>
        <w:t> </w:t>
      </w:r>
      <w:r w:rsidRPr="00182333">
        <w:t>ustawie z</w:t>
      </w:r>
      <w:r>
        <w:t> </w:t>
      </w:r>
      <w:r w:rsidRPr="00182333">
        <w:t>dnia 26</w:t>
      </w:r>
      <w:r>
        <w:t> </w:t>
      </w:r>
      <w:r w:rsidRPr="00182333">
        <w:t>lipca 1991</w:t>
      </w:r>
      <w:r>
        <w:t> </w:t>
      </w:r>
      <w:r w:rsidRPr="00182333">
        <w:t xml:space="preserve">r. </w:t>
      </w:r>
      <w:r>
        <w:t>o </w:t>
      </w:r>
      <w:r w:rsidRPr="00182333">
        <w:t>podatku dochodowym od osób fizycznych (</w:t>
      </w:r>
      <w:r>
        <w:t>Dz. U.</w:t>
      </w:r>
      <w:r w:rsidRPr="00182333">
        <w:t xml:space="preserve"> z</w:t>
      </w:r>
      <w:r>
        <w:t> </w:t>
      </w:r>
      <w:r w:rsidRPr="00182333">
        <w:t>202</w:t>
      </w:r>
      <w:r>
        <w:t>1 </w:t>
      </w:r>
      <w:r w:rsidRPr="00182333">
        <w:t>r.</w:t>
      </w:r>
      <w:r>
        <w:t xml:space="preserve"> poz. 1128</w:t>
      </w:r>
      <w:r w:rsidRPr="00182333">
        <w:t>, z</w:t>
      </w:r>
      <w:r>
        <w:t> </w:t>
      </w:r>
      <w:proofErr w:type="spellStart"/>
      <w:r w:rsidRPr="00182333">
        <w:t>późn</w:t>
      </w:r>
      <w:proofErr w:type="spellEnd"/>
      <w:r w:rsidRPr="00182333">
        <w:t>. zm.</w:t>
      </w:r>
      <w:r w:rsidRPr="00AE27F0">
        <w:rPr>
          <w:rStyle w:val="IGindeksgrny"/>
        </w:rPr>
        <w:footnoteReference w:id="4"/>
      </w:r>
      <w:r w:rsidRPr="00AE27F0">
        <w:rPr>
          <w:rStyle w:val="IGindeksgrny"/>
        </w:rPr>
        <w:t>)</w:t>
      </w:r>
      <w:r w:rsidRPr="00182333">
        <w:t>):</w:t>
      </w:r>
    </w:p>
    <w:p w14:paraId="72C3A799" w14:textId="5CD09E6F" w:rsidR="00AE27F0" w:rsidRPr="00182333" w:rsidRDefault="00AE27F0" w:rsidP="00AE27F0">
      <w:pPr>
        <w:pStyle w:val="PKTpunkt"/>
      </w:pPr>
      <w:r w:rsidRPr="00182333">
        <w:t>1)</w:t>
      </w:r>
      <w:r w:rsidRPr="00182333">
        <w:tab/>
        <w:t>w</w:t>
      </w:r>
      <w:r>
        <w:t xml:space="preserve"> art. </w:t>
      </w:r>
      <w:r w:rsidRPr="00182333">
        <w:t>21</w:t>
      </w:r>
      <w:r>
        <w:t xml:space="preserve"> w ust. </w:t>
      </w:r>
      <w:r w:rsidRPr="00182333">
        <w:t>1:</w:t>
      </w:r>
    </w:p>
    <w:p w14:paraId="57019543" w14:textId="3CD6BDAD" w:rsidR="00AE27F0" w:rsidRPr="00182333" w:rsidRDefault="00AE27F0" w:rsidP="00AE27F0">
      <w:pPr>
        <w:pStyle w:val="LITlitera"/>
      </w:pPr>
      <w:r w:rsidRPr="00182333">
        <w:t>a)</w:t>
      </w:r>
      <w:r w:rsidRPr="00182333">
        <w:tab/>
        <w:t>po</w:t>
      </w:r>
      <w:r>
        <w:t xml:space="preserve"> pkt </w:t>
      </w:r>
      <w:r w:rsidRPr="00182333">
        <w:t>39d dodaje się</w:t>
      </w:r>
      <w:r>
        <w:t xml:space="preserve"> pkt </w:t>
      </w:r>
      <w:r w:rsidRPr="00182333">
        <w:t>39e w</w:t>
      </w:r>
      <w:r>
        <w:t> </w:t>
      </w:r>
      <w:r w:rsidRPr="00182333">
        <w:t>brzmieniu:</w:t>
      </w:r>
    </w:p>
    <w:p w14:paraId="72C80EC4" w14:textId="10456258" w:rsidR="00AE27F0" w:rsidRPr="00182333" w:rsidRDefault="00AE27F0" w:rsidP="00AE27F0">
      <w:pPr>
        <w:pStyle w:val="ZLITPKTzmpktliter"/>
      </w:pPr>
      <w:r>
        <w:t>„</w:t>
      </w:r>
      <w:r w:rsidRPr="00182333">
        <w:t>39e)</w:t>
      </w:r>
      <w:r w:rsidRPr="00182333">
        <w:tab/>
      </w:r>
      <w:r>
        <w:t>wsparcie socjalne, stypendia</w:t>
      </w:r>
      <w:r w:rsidRPr="00182333">
        <w:t xml:space="preserve"> oraz dopłata wypłacane na podstawie ustawy z</w:t>
      </w:r>
      <w:r>
        <w:t> </w:t>
      </w:r>
      <w:r w:rsidRPr="00182333">
        <w:t>dnia o</w:t>
      </w:r>
      <w:r>
        <w:t> </w:t>
      </w:r>
      <w:r w:rsidRPr="00182333">
        <w:t>artyst</w:t>
      </w:r>
      <w:r>
        <w:t>ach</w:t>
      </w:r>
      <w:r w:rsidRPr="00182333">
        <w:t xml:space="preserve"> zawodow</w:t>
      </w:r>
      <w:r>
        <w:t>ych</w:t>
      </w:r>
      <w:r w:rsidRPr="00182333">
        <w:t>;</w:t>
      </w:r>
      <w:r>
        <w:t>”</w:t>
      </w:r>
      <w:r w:rsidRPr="00182333">
        <w:t>,</w:t>
      </w:r>
    </w:p>
    <w:p w14:paraId="7FEB76D3" w14:textId="01131F07" w:rsidR="00AE27F0" w:rsidRPr="00182333" w:rsidRDefault="00AE27F0" w:rsidP="00AE27F0">
      <w:pPr>
        <w:pStyle w:val="LITlitera"/>
      </w:pPr>
      <w:r w:rsidRPr="00182333">
        <w:t>b)</w:t>
      </w:r>
      <w:r w:rsidRPr="00182333">
        <w:tab/>
        <w:t>w</w:t>
      </w:r>
      <w:r>
        <w:t xml:space="preserve"> pkt </w:t>
      </w:r>
      <w:r w:rsidRPr="00182333">
        <w:t>149</w:t>
      </w:r>
      <w:r>
        <w:t> </w:t>
      </w:r>
      <w:r w:rsidRPr="00182333">
        <w:t>kropkę zastępuje się średnikiem i</w:t>
      </w:r>
      <w:r>
        <w:t> </w:t>
      </w:r>
      <w:r w:rsidRPr="00182333">
        <w:t>dodaje się</w:t>
      </w:r>
      <w:r>
        <w:t xml:space="preserve"> pkt </w:t>
      </w:r>
      <w:r w:rsidRPr="00182333">
        <w:t>150</w:t>
      </w:r>
      <w:r>
        <w:t xml:space="preserve"> w </w:t>
      </w:r>
      <w:r w:rsidRPr="00182333">
        <w:t>brzmieniu</w:t>
      </w:r>
    </w:p>
    <w:p w14:paraId="073A8626" w14:textId="7A8354B3" w:rsidR="00AE27F0" w:rsidRPr="00182333" w:rsidRDefault="00AE27F0" w:rsidP="00AE27F0">
      <w:pPr>
        <w:pStyle w:val="ZLITPKTzmpktliter"/>
      </w:pPr>
      <w:r>
        <w:t>„</w:t>
      </w:r>
      <w:r w:rsidRPr="00182333">
        <w:t>150)</w:t>
      </w:r>
      <w:r w:rsidRPr="00182333">
        <w:tab/>
        <w:t>wartość egzemplarzy autorskich uzyskanych przez twórcę na podstawie</w:t>
      </w:r>
      <w:r>
        <w:t xml:space="preserve"> art. </w:t>
      </w:r>
      <w:r w:rsidRPr="00182333">
        <w:t>63</w:t>
      </w:r>
      <w:r>
        <w:t> </w:t>
      </w:r>
      <w:r w:rsidRPr="00182333">
        <w:t>ustawy z</w:t>
      </w:r>
      <w:r>
        <w:t> </w:t>
      </w:r>
      <w:r w:rsidRPr="00182333">
        <w:t>dnia 4</w:t>
      </w:r>
      <w:r>
        <w:t> </w:t>
      </w:r>
      <w:r w:rsidRPr="00182333">
        <w:t>lutego 1994</w:t>
      </w:r>
      <w:r>
        <w:t> </w:t>
      </w:r>
      <w:r w:rsidRPr="00182333">
        <w:t>o</w:t>
      </w:r>
      <w:r>
        <w:t> </w:t>
      </w:r>
      <w:r w:rsidRPr="00182333">
        <w:t>prawie autorskim i</w:t>
      </w:r>
      <w:r>
        <w:t> </w:t>
      </w:r>
      <w:r w:rsidRPr="00182333">
        <w:t>prawach pokrewnych – do wysokości wartości 5</w:t>
      </w:r>
      <w:r>
        <w:t> </w:t>
      </w:r>
      <w:r w:rsidRPr="00182333">
        <w:t>egzemplarzy.</w:t>
      </w:r>
      <w:r>
        <w:t>”</w:t>
      </w:r>
      <w:r w:rsidRPr="00182333">
        <w:t>;</w:t>
      </w:r>
    </w:p>
    <w:p w14:paraId="6B391F44" w14:textId="1611061B" w:rsidR="00AE27F0" w:rsidRPr="00182333" w:rsidRDefault="00AE27F0" w:rsidP="00AE27F0">
      <w:pPr>
        <w:pStyle w:val="PKTpunkt"/>
      </w:pPr>
      <w:r w:rsidRPr="00182333">
        <w:t>2)</w:t>
      </w:r>
      <w:r w:rsidRPr="00182333">
        <w:tab/>
        <w:t>w</w:t>
      </w:r>
      <w:r>
        <w:t xml:space="preserve"> art. </w:t>
      </w:r>
      <w:r w:rsidRPr="00182333">
        <w:t>22</w:t>
      </w:r>
      <w:r>
        <w:t xml:space="preserve"> ust. </w:t>
      </w:r>
      <w:r w:rsidRPr="00182333">
        <w:t>9b</w:t>
      </w:r>
      <w:r>
        <w:t xml:space="preserve"> pkt </w:t>
      </w:r>
      <w:r w:rsidRPr="00182333">
        <w:t>2</w:t>
      </w:r>
      <w:r>
        <w:t> </w:t>
      </w:r>
      <w:r w:rsidRPr="00182333">
        <w:t>otrzymuje brzmienie:</w:t>
      </w:r>
    </w:p>
    <w:p w14:paraId="09716E24" w14:textId="22E106ED" w:rsidR="00AE27F0" w:rsidRPr="00182333" w:rsidRDefault="00AE27F0" w:rsidP="00AE27F0">
      <w:pPr>
        <w:pStyle w:val="ZPKTzmpktartykuempunktem"/>
      </w:pPr>
      <w:r>
        <w:lastRenderedPageBreak/>
        <w:t>„</w:t>
      </w:r>
      <w:r w:rsidRPr="00182333">
        <w:t>2)</w:t>
      </w:r>
      <w:r w:rsidRPr="00182333">
        <w:tab/>
        <w:t>wykonywania zawodu artystycznego przez artystę zawodowego lub działalności artystycznej w</w:t>
      </w:r>
      <w:r>
        <w:t> </w:t>
      </w:r>
      <w:r w:rsidRPr="00182333">
        <w:t>dziedzinie sztuki aktorskiej, estradowej, tanecznej i</w:t>
      </w:r>
      <w:r>
        <w:t> </w:t>
      </w:r>
      <w:r w:rsidRPr="00182333">
        <w:t>cyrkowej oraz w</w:t>
      </w:r>
      <w:r>
        <w:t> </w:t>
      </w:r>
      <w:r w:rsidRPr="00182333">
        <w:t>dziedzinie dyrygentury, wokalistyki i</w:t>
      </w:r>
      <w:r>
        <w:t> </w:t>
      </w:r>
      <w:r w:rsidRPr="00182333">
        <w:t>instrumentalistyki;</w:t>
      </w:r>
      <w:r>
        <w:t>”</w:t>
      </w:r>
      <w:r w:rsidRPr="00182333">
        <w:t>.</w:t>
      </w:r>
    </w:p>
    <w:p w14:paraId="5F9B070F" w14:textId="4C271301" w:rsidR="00AE27F0" w:rsidRPr="008E20D2" w:rsidRDefault="00AE27F0" w:rsidP="008E20D2">
      <w:pPr>
        <w:pStyle w:val="ARTartustawynprozporzdzenia"/>
      </w:pPr>
      <w:r w:rsidRPr="00CC5FC1">
        <w:rPr>
          <w:rStyle w:val="Ppogrubienie"/>
        </w:rPr>
        <w:t xml:space="preserve">Art. </w:t>
      </w:r>
      <w:del w:id="318" w:author="Autor">
        <w:r w:rsidRPr="00CC5FC1" w:rsidDel="009C61CD">
          <w:rPr>
            <w:rStyle w:val="Ppogrubienie"/>
          </w:rPr>
          <w:delText>59</w:delText>
        </w:r>
      </w:del>
      <w:ins w:id="319" w:author="Autor">
        <w:r w:rsidR="009C61CD">
          <w:rPr>
            <w:rStyle w:val="Ppogrubienie"/>
          </w:rPr>
          <w:t>60</w:t>
        </w:r>
      </w:ins>
      <w:r w:rsidRPr="00CC5FC1">
        <w:rPr>
          <w:rStyle w:val="Ppogrubienie"/>
        </w:rPr>
        <w:t>.</w:t>
      </w:r>
      <w:r w:rsidRPr="008E20D2">
        <w:t xml:space="preserve"> W ustawie z dnia 4 lutego 1994 r. o prawie autorskim i prawach pokrewnych: </w:t>
      </w:r>
    </w:p>
    <w:p w14:paraId="596ABC30" w14:textId="2CBB92F0" w:rsidR="00AE27F0" w:rsidRPr="00182333" w:rsidRDefault="00AE27F0" w:rsidP="00AE27F0">
      <w:pPr>
        <w:pStyle w:val="PKTpunkt"/>
      </w:pPr>
      <w:r w:rsidRPr="00182333">
        <w:t>1)</w:t>
      </w:r>
      <w:r w:rsidRPr="00182333">
        <w:tab/>
        <w:t>art. 20</w:t>
      </w:r>
      <w:r>
        <w:t> </w:t>
      </w:r>
      <w:r w:rsidRPr="00182333">
        <w:t>otrzymuje brzmienie:</w:t>
      </w:r>
    </w:p>
    <w:p w14:paraId="6EC2734C" w14:textId="611AA906" w:rsidR="00AE27F0" w:rsidRPr="00182333" w:rsidRDefault="00AE27F0" w:rsidP="00AE27F0">
      <w:pPr>
        <w:pStyle w:val="ZARTzmartartykuempunktem"/>
      </w:pPr>
      <w:r>
        <w:t>„</w:t>
      </w:r>
      <w:r w:rsidRPr="00182333">
        <w:t xml:space="preserve">Art. 20. 1. Opłacie za dozwolony użytek utworów chronionych lub przedmiotów praw pokrewnych, zwanej dalej </w:t>
      </w:r>
      <w:r>
        <w:t>„</w:t>
      </w:r>
      <w:r w:rsidRPr="00182333">
        <w:t>opłatą</w:t>
      </w:r>
      <w:r>
        <w:t>”</w:t>
      </w:r>
      <w:r w:rsidRPr="00182333">
        <w:t xml:space="preserve"> podlega wprowadzanie na rynek krajowy:</w:t>
      </w:r>
    </w:p>
    <w:p w14:paraId="34CE2019" w14:textId="19237418" w:rsidR="00AE27F0" w:rsidRPr="007C3AF6" w:rsidRDefault="00AE27F0" w:rsidP="00AE27F0">
      <w:pPr>
        <w:pStyle w:val="ZPKTzmpktartykuempunktem"/>
      </w:pPr>
      <w:r w:rsidRPr="00F91B64">
        <w:t>1)</w:t>
      </w:r>
      <w:r w:rsidRPr="00F91B64">
        <w:tab/>
        <w:t>urządzeń elektronicznych umożliwiających utrwalanie lub zwielokrotnianie dowolną techniką, w</w:t>
      </w:r>
      <w:r>
        <w:t> </w:t>
      </w:r>
      <w:r w:rsidRPr="00F91B64">
        <w:t>całości lub w</w:t>
      </w:r>
      <w:r>
        <w:t> </w:t>
      </w:r>
      <w:r w:rsidRPr="00F91B64">
        <w:t>części, w</w:t>
      </w:r>
      <w:r>
        <w:t> </w:t>
      </w:r>
      <w:r w:rsidRPr="00F91B64">
        <w:t>ramach własnego użytku osobistego, utworów o</w:t>
      </w:r>
      <w:r>
        <w:t> </w:t>
      </w:r>
      <w:r w:rsidRPr="00F91B64">
        <w:t>charakterze dźwiękow</w:t>
      </w:r>
      <w:r w:rsidRPr="007C3AF6">
        <w:t xml:space="preserve">ym, audiowizualnym, wyrażonych słowem, </w:t>
      </w:r>
      <w:r>
        <w:t xml:space="preserve">ruchem, </w:t>
      </w:r>
      <w:r w:rsidRPr="007C3AF6">
        <w:t xml:space="preserve">znakami graficznymi, </w:t>
      </w:r>
      <w:r>
        <w:t xml:space="preserve">znakami matematycznymi, </w:t>
      </w:r>
      <w:r w:rsidRPr="007C3AF6">
        <w:t>fotograficznych lub plastycznych oraz przedmiotów praw pokrewnych;</w:t>
      </w:r>
    </w:p>
    <w:p w14:paraId="62B231BA" w14:textId="6408D46E" w:rsidR="00AE27F0" w:rsidRPr="007C3AF6" w:rsidRDefault="00AE27F0" w:rsidP="00AE27F0">
      <w:pPr>
        <w:pStyle w:val="ZPKTzmpktartykuempunktem"/>
      </w:pPr>
      <w:r w:rsidRPr="007C3AF6">
        <w:t>2)</w:t>
      </w:r>
      <w:r w:rsidRPr="007C3AF6">
        <w:tab/>
        <w:t>czystych nośników umożliwiających utrwalanie lub zwielokrotnianie dowolną techniką, w</w:t>
      </w:r>
      <w:r>
        <w:t> </w:t>
      </w:r>
      <w:r w:rsidRPr="007C3AF6">
        <w:t>całości lub w</w:t>
      </w:r>
      <w:r>
        <w:t> </w:t>
      </w:r>
      <w:r w:rsidRPr="007C3AF6">
        <w:t>części, w</w:t>
      </w:r>
      <w:r>
        <w:t> </w:t>
      </w:r>
      <w:r w:rsidRPr="007C3AF6">
        <w:t>ramach własnego użytku osobistego, utworów i</w:t>
      </w:r>
      <w:r>
        <w:t> </w:t>
      </w:r>
      <w:r w:rsidRPr="007C3AF6">
        <w:t>przedmiotów praw pokrewnych przy użyciu urządzeń, o</w:t>
      </w:r>
      <w:r>
        <w:t> </w:t>
      </w:r>
      <w:r w:rsidRPr="007C3AF6">
        <w:t>których mowa w</w:t>
      </w:r>
      <w:r>
        <w:t> pkt </w:t>
      </w:r>
      <w:r w:rsidRPr="007C3AF6">
        <w:t>1;</w:t>
      </w:r>
    </w:p>
    <w:p w14:paraId="692A93D2" w14:textId="14C87894" w:rsidR="00AE27F0" w:rsidRPr="007C3AF6" w:rsidRDefault="00AE27F0" w:rsidP="00AE27F0">
      <w:pPr>
        <w:pStyle w:val="ZPKTzmpktartykuempunktem"/>
      </w:pPr>
      <w:r w:rsidRPr="007C3AF6">
        <w:t>3)</w:t>
      </w:r>
      <w:r w:rsidRPr="007C3AF6">
        <w:tab/>
        <w:t>urządzeń elektronicznych umożliwiających utrwalanie lub zwielokrotnianie przy użyciu techniki fotograficznej lub innego procesu przynoszącego podobny skutek, w</w:t>
      </w:r>
      <w:r>
        <w:t> </w:t>
      </w:r>
      <w:r w:rsidRPr="007C3AF6">
        <w:t>całości lub w</w:t>
      </w:r>
      <w:r>
        <w:t> </w:t>
      </w:r>
      <w:r w:rsidRPr="007C3AF6">
        <w:t>części, w</w:t>
      </w:r>
      <w:r>
        <w:t> </w:t>
      </w:r>
      <w:r w:rsidRPr="007C3AF6">
        <w:t>ramach własnego użytku osobistego, utworów wyrażonych słowem, znakami graficznymi, fotograficznych i</w:t>
      </w:r>
      <w:r>
        <w:t> </w:t>
      </w:r>
      <w:r w:rsidRPr="007C3AF6">
        <w:t>plastycznych oraz urządzeń wielofunkcyjnych mających przynajmniej dwie spośród funkcji kopiowania, skanowania lub drukowania, z</w:t>
      </w:r>
      <w:r>
        <w:t> </w:t>
      </w:r>
      <w:r w:rsidRPr="007C3AF6">
        <w:t>wyłączeniem urządzeń wskazanych w</w:t>
      </w:r>
      <w:r>
        <w:t> pkt </w:t>
      </w:r>
      <w:r w:rsidRPr="007C3AF6">
        <w:t>1;</w:t>
      </w:r>
    </w:p>
    <w:p w14:paraId="2175C4AB" w14:textId="7EC5C71A" w:rsidR="00AE27F0" w:rsidRPr="00A846DB" w:rsidRDefault="00AE27F0" w:rsidP="00AE27F0">
      <w:pPr>
        <w:pStyle w:val="ZPKTzmpktartykuempunktem"/>
      </w:pPr>
      <w:r w:rsidRPr="007C3AF6">
        <w:t>4)</w:t>
      </w:r>
      <w:r w:rsidRPr="007C3AF6">
        <w:tab/>
        <w:t>czystych nośników umożliwiających utrwalanie lub zwielokrotnianie dowolną techniką</w:t>
      </w:r>
      <w:r w:rsidRPr="00A846DB">
        <w:t>, w</w:t>
      </w:r>
      <w:r>
        <w:t> </w:t>
      </w:r>
      <w:r w:rsidRPr="00A846DB">
        <w:t>całości lub w</w:t>
      </w:r>
      <w:r>
        <w:t> </w:t>
      </w:r>
      <w:r w:rsidRPr="00A846DB">
        <w:t>części, w</w:t>
      </w:r>
      <w:r>
        <w:t> </w:t>
      </w:r>
      <w:r w:rsidRPr="00A846DB">
        <w:t>ramach własnego użytku osobistego, utworów o</w:t>
      </w:r>
      <w:r>
        <w:t> </w:t>
      </w:r>
      <w:r w:rsidRPr="00A846DB">
        <w:t>których mowa w</w:t>
      </w:r>
      <w:r>
        <w:t> pkt 3</w:t>
      </w:r>
      <w:r w:rsidRPr="00A846DB">
        <w:t>, z</w:t>
      </w:r>
      <w:r>
        <w:t> </w:t>
      </w:r>
      <w:r w:rsidRPr="00A846DB">
        <w:t>wyłączeniem nośników o</w:t>
      </w:r>
      <w:r>
        <w:t> </w:t>
      </w:r>
      <w:r w:rsidRPr="00A846DB">
        <w:t>których mowa w</w:t>
      </w:r>
      <w:r>
        <w:t> pkt </w:t>
      </w:r>
      <w:r w:rsidRPr="00A846DB">
        <w:t>2</w:t>
      </w:r>
      <w:r>
        <w:t>.</w:t>
      </w:r>
    </w:p>
    <w:p w14:paraId="3E06A4BF" w14:textId="77777777" w:rsidR="00AE27F0" w:rsidRPr="00182333" w:rsidRDefault="00AE27F0" w:rsidP="00AE27F0">
      <w:pPr>
        <w:pStyle w:val="ZUSTzmustartykuempunktem"/>
      </w:pPr>
      <w:r w:rsidRPr="00182333">
        <w:t>2. Przez wprowadzanie na rynek krajowy rozumie się:</w:t>
      </w:r>
    </w:p>
    <w:p w14:paraId="1FEAF7F3" w14:textId="77777777" w:rsidR="00AE27F0" w:rsidRPr="00A846DB" w:rsidRDefault="00AE27F0" w:rsidP="00AE27F0">
      <w:pPr>
        <w:pStyle w:val="ZPKTzmpktartykuempunktem"/>
      </w:pPr>
      <w:r>
        <w:t>1)</w:t>
      </w:r>
      <w:r>
        <w:tab/>
      </w:r>
      <w:r w:rsidRPr="00A846DB">
        <w:t>pierwszą sprzedaż dokonaną:</w:t>
      </w:r>
    </w:p>
    <w:p w14:paraId="1436E079" w14:textId="77777777" w:rsidR="00AE27F0" w:rsidRPr="00A846DB" w:rsidRDefault="00AE27F0" w:rsidP="00AE27F0">
      <w:pPr>
        <w:pStyle w:val="ZLITzmlitartykuempunktem"/>
      </w:pPr>
      <w:r>
        <w:t>a)</w:t>
      </w:r>
      <w:r>
        <w:tab/>
      </w:r>
      <w:r w:rsidRPr="00A846DB">
        <w:t>na terytorium RP,</w:t>
      </w:r>
    </w:p>
    <w:p w14:paraId="184E4878" w14:textId="49A13906" w:rsidR="00AE27F0" w:rsidRPr="00A846DB" w:rsidRDefault="00AE27F0" w:rsidP="00AE27F0">
      <w:pPr>
        <w:pStyle w:val="ZLITzmlitartykuempunktem"/>
      </w:pPr>
      <w:r>
        <w:t>b)</w:t>
      </w:r>
      <w:r>
        <w:tab/>
      </w:r>
      <w:r w:rsidRPr="00A846DB">
        <w:t>z terytorium państwa członkowskiego</w:t>
      </w:r>
      <w:r>
        <w:t xml:space="preserve"> innego niż RP</w:t>
      </w:r>
      <w:r w:rsidRPr="00A846DB">
        <w:t xml:space="preserve"> na terytorium RP w</w:t>
      </w:r>
      <w:r>
        <w:t> </w:t>
      </w:r>
      <w:r w:rsidRPr="00A846DB">
        <w:t xml:space="preserve">ramach </w:t>
      </w:r>
      <w:r>
        <w:t>wewnątrzwspólnotowej sprzedaży na odległość</w:t>
      </w:r>
      <w:r w:rsidRPr="00A846DB">
        <w:t xml:space="preserve"> na rzecz osoby fizycznej nieprowadzącej działalności gospodarczej w</w:t>
      </w:r>
      <w:r>
        <w:t> </w:t>
      </w:r>
      <w:r w:rsidRPr="00A846DB">
        <w:t>rozumieniu ustawy z</w:t>
      </w:r>
      <w:r>
        <w:t> </w:t>
      </w:r>
      <w:r w:rsidRPr="00A846DB">
        <w:t>dnia 6</w:t>
      </w:r>
      <w:r>
        <w:t> </w:t>
      </w:r>
      <w:r w:rsidRPr="00A846DB">
        <w:t>marca 2018</w:t>
      </w:r>
      <w:r>
        <w:t> </w:t>
      </w:r>
      <w:r w:rsidRPr="00A846DB">
        <w:t>r. – Prawo przedsiębiorców</w:t>
      </w:r>
      <w:r w:rsidRPr="00C12C05">
        <w:t xml:space="preserve"> </w:t>
      </w:r>
      <w:r>
        <w:t>(</w:t>
      </w:r>
      <w:r w:rsidRPr="00C12C05">
        <w:t>Dz.U. z</w:t>
      </w:r>
      <w:r>
        <w:t> </w:t>
      </w:r>
      <w:r w:rsidRPr="00C12C05">
        <w:t>2021</w:t>
      </w:r>
      <w:r>
        <w:t> </w:t>
      </w:r>
      <w:r w:rsidRPr="00C12C05">
        <w:t>r.</w:t>
      </w:r>
      <w:r>
        <w:t xml:space="preserve"> poz. </w:t>
      </w:r>
      <w:r w:rsidRPr="00C12C05">
        <w:t>162</w:t>
      </w:r>
      <w:r>
        <w:t>);</w:t>
      </w:r>
    </w:p>
    <w:p w14:paraId="0E3ED427" w14:textId="3F012537" w:rsidR="00AE27F0" w:rsidRPr="0041354D" w:rsidRDefault="00AE27F0" w:rsidP="00AE27F0">
      <w:pPr>
        <w:pStyle w:val="ZPKTzmpktartykuempunktem"/>
      </w:pPr>
      <w:r>
        <w:lastRenderedPageBreak/>
        <w:t>2)</w:t>
      </w:r>
      <w:r>
        <w:tab/>
      </w:r>
      <w:r w:rsidRPr="0041354D">
        <w:t>pierwsze przekazanie albo pierwsze przyjęcie w</w:t>
      </w:r>
      <w:r>
        <w:t> </w:t>
      </w:r>
      <w:r w:rsidRPr="0041354D">
        <w:t>użytkowanie</w:t>
      </w:r>
      <w:r>
        <w:t>, w tym z terytorium państwa innego niż RP, jeżeli towar, o którym mowa w ust. 1, nie został wprowadzony na rynek krajowy w sposób określony w pkt 1,</w:t>
      </w:r>
      <w:r w:rsidRPr="0041354D">
        <w:t xml:space="preserve"> dokonane na terytorium RP.</w:t>
      </w:r>
    </w:p>
    <w:p w14:paraId="1B5D8442" w14:textId="2735484C" w:rsidR="00AE27F0" w:rsidRPr="00182333" w:rsidRDefault="00AE27F0" w:rsidP="00AE27F0">
      <w:pPr>
        <w:pStyle w:val="ZUSTzmustartykuempunktem"/>
      </w:pPr>
      <w:r w:rsidRPr="00182333">
        <w:t xml:space="preserve">3. </w:t>
      </w:r>
      <w:r w:rsidRPr="009D31A2">
        <w:t>Użytkowanie towaru, o</w:t>
      </w:r>
      <w:r>
        <w:t> </w:t>
      </w:r>
      <w:r w:rsidRPr="009D31A2">
        <w:t>którym mowa w</w:t>
      </w:r>
      <w:r>
        <w:t> ust. </w:t>
      </w:r>
      <w:r w:rsidRPr="009D31A2">
        <w:t>1</w:t>
      </w:r>
      <w:r>
        <w:t> </w:t>
      </w:r>
      <w:r w:rsidRPr="009D31A2">
        <w:t>może w</w:t>
      </w:r>
      <w:r>
        <w:t> </w:t>
      </w:r>
      <w:r w:rsidRPr="009D31A2">
        <w:t>szczególności przybrać formę najmu</w:t>
      </w:r>
      <w:r w:rsidRPr="00182333">
        <w:t>, dzierżawy, leasingu lub innej umowy o</w:t>
      </w:r>
      <w:r>
        <w:t> </w:t>
      </w:r>
      <w:r w:rsidRPr="00182333">
        <w:t xml:space="preserve">podobnym charakterze </w:t>
      </w:r>
      <w:r>
        <w:t>lub</w:t>
      </w:r>
      <w:r w:rsidRPr="00182333">
        <w:t xml:space="preserve"> </w:t>
      </w:r>
      <w:r>
        <w:t xml:space="preserve">stanowić </w:t>
      </w:r>
      <w:r w:rsidRPr="00182333">
        <w:t xml:space="preserve">przekazanie na własne cele. </w:t>
      </w:r>
    </w:p>
    <w:p w14:paraId="6DA79245" w14:textId="3CF388B8" w:rsidR="00AE27F0" w:rsidRPr="00182333" w:rsidRDefault="00AE27F0" w:rsidP="00AE27F0">
      <w:pPr>
        <w:pStyle w:val="ZUSTzmustartykuempunktem"/>
      </w:pPr>
      <w:r w:rsidRPr="00182333">
        <w:t>4. Opłata ma wysokość od 1</w:t>
      </w:r>
      <w:r>
        <w:t> </w:t>
      </w:r>
      <w:r w:rsidRPr="00182333">
        <w:t>do 4</w:t>
      </w:r>
      <w:r>
        <w:t> </w:t>
      </w:r>
      <w:r w:rsidRPr="00182333">
        <w:t>procent:</w:t>
      </w:r>
    </w:p>
    <w:p w14:paraId="50A3470B" w14:textId="45B311F6" w:rsidR="00AE27F0" w:rsidRPr="00A846DB" w:rsidRDefault="00AE27F0" w:rsidP="00AE27F0">
      <w:pPr>
        <w:pStyle w:val="ZPKTzmpktartykuempunktem"/>
      </w:pPr>
      <w:r>
        <w:t>1)</w:t>
      </w:r>
      <w:r>
        <w:tab/>
      </w:r>
      <w:r w:rsidRPr="00A846DB">
        <w:t>kwoty brutto należnej z</w:t>
      </w:r>
      <w:r>
        <w:t> </w:t>
      </w:r>
      <w:r w:rsidRPr="00A846DB">
        <w:t>tytułu pierwszej sprzedaży towaru, o</w:t>
      </w:r>
      <w:r>
        <w:t> </w:t>
      </w:r>
      <w:r w:rsidRPr="00A846DB">
        <w:t>którym mowa w</w:t>
      </w:r>
      <w:r>
        <w:t> ust. </w:t>
      </w:r>
      <w:r w:rsidRPr="00A846DB">
        <w:t>1,</w:t>
      </w:r>
    </w:p>
    <w:p w14:paraId="22E95314" w14:textId="07AA7475" w:rsidR="00AE27F0" w:rsidRDefault="00AE27F0" w:rsidP="00AE27F0">
      <w:pPr>
        <w:pStyle w:val="ZPKTzmpktartykuempunktem"/>
      </w:pPr>
      <w:r>
        <w:t>2)</w:t>
      </w:r>
      <w:r>
        <w:tab/>
      </w:r>
      <w:r w:rsidRPr="0041354D">
        <w:t>wartości rynkowej towaru, o</w:t>
      </w:r>
      <w:r>
        <w:t> </w:t>
      </w:r>
      <w:r w:rsidRPr="0041354D">
        <w:t>którym mowa w</w:t>
      </w:r>
      <w:r>
        <w:t> ust. </w:t>
      </w:r>
      <w:r w:rsidRPr="0041354D">
        <w:t>1, z</w:t>
      </w:r>
      <w:r>
        <w:t> </w:t>
      </w:r>
      <w:r w:rsidRPr="0041354D">
        <w:t>dnia pierwszego przekazania albo pierwszego przyjęcia w</w:t>
      </w:r>
      <w:r>
        <w:t> </w:t>
      </w:r>
      <w:r w:rsidRPr="0041354D">
        <w:t>użytkowanie</w:t>
      </w:r>
      <w:r>
        <w:t>, o którym mowa w ust. 2 pkt 2.”</w:t>
      </w:r>
      <w:r w:rsidR="00F07E56">
        <w:t>.</w:t>
      </w:r>
    </w:p>
    <w:p w14:paraId="6C24F730" w14:textId="5583E7D5" w:rsidR="00AE27F0" w:rsidRDefault="00AE27F0" w:rsidP="00AE27F0">
      <w:pPr>
        <w:pStyle w:val="ZUSTzmustartykuempunktem"/>
      </w:pPr>
      <w:r>
        <w:t xml:space="preserve">5. </w:t>
      </w:r>
      <w:r w:rsidRPr="00C42342">
        <w:t>Wartość rynkową</w:t>
      </w:r>
      <w:r>
        <w:t xml:space="preserve"> towaru</w:t>
      </w:r>
      <w:r w:rsidRPr="00C42342">
        <w:t>, o</w:t>
      </w:r>
      <w:r>
        <w:t> </w:t>
      </w:r>
      <w:r w:rsidRPr="00C42342">
        <w:t>której mowa</w:t>
      </w:r>
      <w:r>
        <w:t xml:space="preserve"> w ust. 4 pkt 2</w:t>
      </w:r>
      <w:r w:rsidRPr="00C42342">
        <w:t>, określa się na podstawie cen rynkowych stosowanych w</w:t>
      </w:r>
      <w:r>
        <w:t> </w:t>
      </w:r>
      <w:r w:rsidRPr="00C42342">
        <w:t>obrocie rzeczami tego samego rodzaju i</w:t>
      </w:r>
      <w:r>
        <w:t> </w:t>
      </w:r>
      <w:r w:rsidRPr="00C42342">
        <w:t>gatunku, z</w:t>
      </w:r>
      <w:r>
        <w:t> </w:t>
      </w:r>
      <w:r w:rsidRPr="00C42342">
        <w:t>uwzględnieniem w</w:t>
      </w:r>
      <w:r>
        <w:t> </w:t>
      </w:r>
      <w:r w:rsidRPr="00C42342">
        <w:t>szczególności ich stanu i</w:t>
      </w:r>
      <w:r>
        <w:t> </w:t>
      </w:r>
      <w:r w:rsidRPr="00C42342">
        <w:t>stopnia zużycia oraz czasu i</w:t>
      </w:r>
      <w:r>
        <w:t> </w:t>
      </w:r>
      <w:r w:rsidRPr="00C42342">
        <w:t>miejsca odpłatnego zbycia.</w:t>
      </w:r>
    </w:p>
    <w:p w14:paraId="612BCCDE" w14:textId="54421403" w:rsidR="00AE27F0" w:rsidRDefault="00AE27F0" w:rsidP="00AE27F0">
      <w:pPr>
        <w:pStyle w:val="ZUSTzmustartykuempunktem"/>
      </w:pPr>
      <w:r>
        <w:t xml:space="preserve">6. </w:t>
      </w:r>
      <w:r w:rsidRPr="00885584">
        <w:t>W</w:t>
      </w:r>
      <w:r>
        <w:t> </w:t>
      </w:r>
      <w:r w:rsidRPr="00885584">
        <w:t>przypadku gdy kwota brutto należna z</w:t>
      </w:r>
      <w:r>
        <w:t> </w:t>
      </w:r>
      <w:r w:rsidRPr="00885584">
        <w:t>tytułu pierwszej sprzedaży została wyrażona w</w:t>
      </w:r>
      <w:r>
        <w:t> </w:t>
      </w:r>
      <w:r w:rsidRPr="00885584">
        <w:t>walucie innej niż złoty, podlega ona przeliczeniu na złoty według kursu kupna tej waluty, ogłaszanego przez Narodowy Bank Polski z</w:t>
      </w:r>
      <w:r>
        <w:t> </w:t>
      </w:r>
      <w:r w:rsidRPr="00885584">
        <w:t>dnia poprzedzającego dzień pierwszej sprzedaży.</w:t>
      </w:r>
    </w:p>
    <w:p w14:paraId="685F5828" w14:textId="66E57499" w:rsidR="00AE27F0" w:rsidRDefault="00AE27F0" w:rsidP="00AE27F0">
      <w:pPr>
        <w:pStyle w:val="ZUSTzmustartykuempunktem"/>
      </w:pPr>
      <w:r>
        <w:t>7. Rada Polskiej Izby Artystów opracowuje, nie rzadziej niż raz na dwa lata, raport w sprawie rynku dozwolonego użytku w Rzeczypospolitej Polskiej.</w:t>
      </w:r>
    </w:p>
    <w:p w14:paraId="2CC5EBDF" w14:textId="245C77E4" w:rsidR="00AE27F0" w:rsidRDefault="00AE27F0" w:rsidP="00AE27F0">
      <w:pPr>
        <w:pStyle w:val="ZUSTzmustartykuempunktem"/>
      </w:pPr>
      <w:r>
        <w:t>8. Raport jest opracowaniem, w którym bada się:</w:t>
      </w:r>
    </w:p>
    <w:p w14:paraId="3FF68EB9" w14:textId="22DDC9AC" w:rsidR="00AE27F0" w:rsidRDefault="00AE27F0" w:rsidP="00AE27F0">
      <w:pPr>
        <w:pStyle w:val="ZPKTzmpktartykuempunktem"/>
      </w:pPr>
      <w:r>
        <w:t>1)</w:t>
      </w:r>
      <w:r>
        <w:tab/>
        <w:t>zakres dozwolonego użytku i </w:t>
      </w:r>
      <w:r w:rsidR="00FE0849">
        <w:t xml:space="preserve">rodzaje </w:t>
      </w:r>
      <w:r>
        <w:t>urządze</w:t>
      </w:r>
      <w:r w:rsidR="00FE0849">
        <w:t>ń</w:t>
      </w:r>
      <w:r>
        <w:t>, za pośrednictwem których korzysta się z tego uprawnienia;</w:t>
      </w:r>
    </w:p>
    <w:p w14:paraId="0F26F1D2" w14:textId="77777777" w:rsidR="00383213" w:rsidRDefault="00AE27F0" w:rsidP="00AE27F0">
      <w:pPr>
        <w:pStyle w:val="ZPKTzmpktartykuempunktem"/>
      </w:pPr>
      <w:r>
        <w:t>2)</w:t>
      </w:r>
      <w:r>
        <w:tab/>
        <w:t>r</w:t>
      </w:r>
      <w:r w:rsidRPr="00703F12">
        <w:t>óżnice między prywatnym cyfrowym i analogowym kopiowaniem</w:t>
      </w:r>
      <w:r w:rsidR="00383213">
        <w:t>;</w:t>
      </w:r>
    </w:p>
    <w:p w14:paraId="70CE1856" w14:textId="318E8315" w:rsidR="00AE27F0" w:rsidRDefault="00383213" w:rsidP="00AE27F0">
      <w:pPr>
        <w:pStyle w:val="ZPKTzmpktartykuempunktem"/>
      </w:pPr>
      <w:r>
        <w:t>3)</w:t>
      </w:r>
      <w:r>
        <w:tab/>
      </w:r>
      <w:r w:rsidR="00AE27F0" w:rsidRPr="00703F12">
        <w:t>rozwój technologiczny i</w:t>
      </w:r>
      <w:r w:rsidR="00AE27F0">
        <w:t> </w:t>
      </w:r>
      <w:r w:rsidR="00AE27F0" w:rsidRPr="00703F12">
        <w:t>gospodarczy, w</w:t>
      </w:r>
      <w:r w:rsidR="00AE27F0">
        <w:t> </w:t>
      </w:r>
      <w:r w:rsidR="00AE27F0" w:rsidRPr="00703F12">
        <w:t>szczególności w</w:t>
      </w:r>
      <w:r w:rsidR="00AE27F0">
        <w:t> </w:t>
      </w:r>
      <w:r w:rsidR="00AE27F0" w:rsidRPr="00703F12">
        <w:t>odniesieniu do prywatnego cyfrowego kopiowa</w:t>
      </w:r>
      <w:r w:rsidR="00AE27F0">
        <w:t>nia oraz systemów wynagradzania;</w:t>
      </w:r>
      <w:r w:rsidR="00AE27F0" w:rsidRPr="00703F12">
        <w:t xml:space="preserve"> </w:t>
      </w:r>
    </w:p>
    <w:p w14:paraId="2D887FDF" w14:textId="69D96D5F" w:rsidR="00AE27F0" w:rsidRDefault="00AE27F0" w:rsidP="00AE27F0">
      <w:pPr>
        <w:pStyle w:val="ZPKTzmpktartykuempunktem"/>
      </w:pPr>
      <w:r>
        <w:t>3)</w:t>
      </w:r>
      <w:r>
        <w:tab/>
      </w:r>
      <w:r w:rsidRPr="00703F12">
        <w:t>dostępne zabezpieczenia techniczne</w:t>
      </w:r>
      <w:r>
        <w:t>, mające chronić utwory i ich skuteczność;</w:t>
      </w:r>
    </w:p>
    <w:p w14:paraId="689E65C0" w14:textId="1DC19F23" w:rsidR="00AE27F0" w:rsidRDefault="00AE27F0" w:rsidP="00AE27F0">
      <w:pPr>
        <w:pStyle w:val="ZPKTzmpktartykuempunktem"/>
      </w:pPr>
      <w:r>
        <w:t>4)</w:t>
      </w:r>
      <w:r>
        <w:tab/>
        <w:t>szkody</w:t>
      </w:r>
      <w:r w:rsidRPr="00105B3A">
        <w:t xml:space="preserve"> pon</w:t>
      </w:r>
      <w:r>
        <w:t>oszone</w:t>
      </w:r>
      <w:r w:rsidRPr="00105B3A">
        <w:t xml:space="preserve"> przez podmiot</w:t>
      </w:r>
      <w:r>
        <w:t>y</w:t>
      </w:r>
      <w:r w:rsidRPr="00105B3A">
        <w:t xml:space="preserve"> praw autorskich w</w:t>
      </w:r>
      <w:r>
        <w:t> </w:t>
      </w:r>
      <w:r w:rsidRPr="00105B3A">
        <w:t>wyniku danej czynności zwielokrotnienia</w:t>
      </w:r>
      <w:r w:rsidRPr="00703F12">
        <w:t>.</w:t>
      </w:r>
    </w:p>
    <w:p w14:paraId="59E66922" w14:textId="72AC9C6F" w:rsidR="00030AD4" w:rsidRPr="0041354D" w:rsidRDefault="0021751A" w:rsidP="0021751A">
      <w:pPr>
        <w:pStyle w:val="ZUSTzmustartykuempunktem"/>
      </w:pPr>
      <w:r>
        <w:t>9. Badania na potrzeby raportu przeprowadza</w:t>
      </w:r>
      <w:r w:rsidR="009B5F9B">
        <w:t xml:space="preserve"> uczelnia akademicka z kategorią </w:t>
      </w:r>
      <w:r w:rsidR="00C14FA1">
        <w:t xml:space="preserve">naukowa </w:t>
      </w:r>
      <w:r w:rsidR="00CC0D1F">
        <w:t>A+ lub A.</w:t>
      </w:r>
      <w:r w:rsidR="0046769A">
        <w:t>”;</w:t>
      </w:r>
    </w:p>
    <w:p w14:paraId="1FB26B7E" w14:textId="2238659A" w:rsidR="00AE27F0" w:rsidRPr="00182333" w:rsidRDefault="00AE27F0" w:rsidP="00AE27F0">
      <w:pPr>
        <w:pStyle w:val="PKTpunkt"/>
      </w:pPr>
      <w:r w:rsidRPr="00182333">
        <w:t>2)</w:t>
      </w:r>
      <w:r w:rsidRPr="00182333">
        <w:tab/>
        <w:t>po</w:t>
      </w:r>
      <w:r>
        <w:t xml:space="preserve"> art. </w:t>
      </w:r>
      <w:r w:rsidRPr="00182333">
        <w:t>20</w:t>
      </w:r>
      <w:r>
        <w:t> </w:t>
      </w:r>
      <w:r w:rsidRPr="00182333">
        <w:t>dodaje się</w:t>
      </w:r>
      <w:r>
        <w:t xml:space="preserve"> art. </w:t>
      </w:r>
      <w:r w:rsidRPr="00182333">
        <w:t>20a</w:t>
      </w:r>
      <w:r>
        <w:softHyphen/>
      </w:r>
      <w:r>
        <w:noBreakHyphen/>
      </w:r>
      <w:r w:rsidRPr="00182333">
        <w:t>20i w</w:t>
      </w:r>
      <w:r>
        <w:t> </w:t>
      </w:r>
      <w:r w:rsidRPr="00182333">
        <w:t>brzmieniu:</w:t>
      </w:r>
    </w:p>
    <w:p w14:paraId="1AD2741A" w14:textId="6AF93EC8" w:rsidR="00AE27F0" w:rsidRPr="00182333" w:rsidRDefault="00AE27F0" w:rsidP="00AE27F0">
      <w:pPr>
        <w:pStyle w:val="ZARTzmartartykuempunktem"/>
      </w:pPr>
      <w:r>
        <w:lastRenderedPageBreak/>
        <w:t>„</w:t>
      </w:r>
      <w:r w:rsidRPr="00182333">
        <w:t>Art. 20a. 1. Obowiązek zapłaty opłaty ciąży na:</w:t>
      </w:r>
    </w:p>
    <w:p w14:paraId="16BCCD2F" w14:textId="52C38170" w:rsidR="00AE27F0" w:rsidRPr="00A846DB" w:rsidRDefault="00AE27F0" w:rsidP="00AE27F0">
      <w:pPr>
        <w:pStyle w:val="ZPKTzmpktartykuempunktem"/>
      </w:pPr>
      <w:r>
        <w:t>1)</w:t>
      </w:r>
      <w:r>
        <w:tab/>
      </w:r>
      <w:r w:rsidRPr="00A846DB">
        <w:t>producentach, importerach lub podmiotach dokonujących wewnątrzwspólnotowego nabycia towarów, będących przedsiębiorcami w</w:t>
      </w:r>
      <w:r>
        <w:t> </w:t>
      </w:r>
      <w:r w:rsidRPr="00A846DB">
        <w:t>rozumieniu ustawy z</w:t>
      </w:r>
      <w:r>
        <w:t> </w:t>
      </w:r>
      <w:r w:rsidRPr="00A846DB">
        <w:t>dnia 6</w:t>
      </w:r>
      <w:r>
        <w:t> </w:t>
      </w:r>
      <w:r w:rsidRPr="00A846DB">
        <w:t>marca 2018</w:t>
      </w:r>
      <w:r>
        <w:t> </w:t>
      </w:r>
      <w:r w:rsidRPr="00A846DB">
        <w:t>r. – Prawo</w:t>
      </w:r>
      <w:r>
        <w:t xml:space="preserve"> przedsiębiorców</w:t>
      </w:r>
      <w:r w:rsidRPr="00A846DB">
        <w:t xml:space="preserve"> lub innymi osobami wpisanymi do Krajowego Rejestru Sądowego, którzy wprowadzają na rynek krajowy towary, o</w:t>
      </w:r>
      <w:r>
        <w:t> </w:t>
      </w:r>
      <w:r w:rsidRPr="00A846DB">
        <w:t>których mowa w</w:t>
      </w:r>
      <w:r>
        <w:t> art. </w:t>
      </w:r>
      <w:r w:rsidRPr="00A846DB">
        <w:t>20</w:t>
      </w:r>
      <w:r>
        <w:t xml:space="preserve"> ust. </w:t>
      </w:r>
      <w:r w:rsidRPr="00A846DB">
        <w:t>1;</w:t>
      </w:r>
    </w:p>
    <w:p w14:paraId="64183F57" w14:textId="4EF1F651" w:rsidR="00AE27F0" w:rsidRDefault="00AE27F0" w:rsidP="00AE27F0">
      <w:pPr>
        <w:pStyle w:val="ZPKTzmpktartykuempunktem"/>
      </w:pPr>
      <w:r>
        <w:t>2)</w:t>
      </w:r>
      <w:r>
        <w:tab/>
      </w:r>
      <w:r w:rsidRPr="00A846DB">
        <w:t xml:space="preserve">podmiotach dokonujących </w:t>
      </w:r>
      <w:r w:rsidRPr="00574913">
        <w:t>wewnątrzwspólnotowej sprzedaży towarów na odległość</w:t>
      </w:r>
      <w:r w:rsidRPr="00A846DB">
        <w:t xml:space="preserve"> </w:t>
      </w:r>
      <w:r w:rsidRPr="00CC45AC">
        <w:t>z</w:t>
      </w:r>
      <w:r>
        <w:t> </w:t>
      </w:r>
      <w:r w:rsidRPr="00CC45AC">
        <w:t>terytorium państwa członkowskiego innego niż RP na terytorium RP</w:t>
      </w:r>
      <w:r w:rsidRPr="00A846DB">
        <w:t xml:space="preserve"> na rzecz osoby fizycznej nieprowadzącej działalności gospodarczej w</w:t>
      </w:r>
      <w:r>
        <w:t> </w:t>
      </w:r>
      <w:r w:rsidRPr="00A846DB">
        <w:t>rozumieniu ustawy z</w:t>
      </w:r>
      <w:r>
        <w:t> </w:t>
      </w:r>
      <w:r w:rsidRPr="00A846DB">
        <w:t>dnia 6</w:t>
      </w:r>
      <w:r>
        <w:t> </w:t>
      </w:r>
      <w:r w:rsidRPr="00A846DB">
        <w:t>marca 2018</w:t>
      </w:r>
      <w:r>
        <w:t> </w:t>
      </w:r>
      <w:r w:rsidRPr="00A846DB">
        <w:t>r. – Prawo przedsiębiorców</w:t>
      </w:r>
      <w:r>
        <w:t>;</w:t>
      </w:r>
    </w:p>
    <w:p w14:paraId="1142E073" w14:textId="61E96AC5" w:rsidR="00AE27F0" w:rsidRPr="00A846DB" w:rsidRDefault="00AE27F0" w:rsidP="00AE27F0">
      <w:pPr>
        <w:pStyle w:val="ZPKTzmpktartykuempunktem"/>
      </w:pPr>
      <w:r w:rsidRPr="000F4A71">
        <w:t>3)</w:t>
      </w:r>
      <w:r>
        <w:tab/>
        <w:t>p</w:t>
      </w:r>
      <w:r w:rsidRPr="000F4A71">
        <w:t>odmiotach sprzedających na odległość towary importowane z</w:t>
      </w:r>
      <w:r>
        <w:t> </w:t>
      </w:r>
      <w:r w:rsidRPr="000F4A71">
        <w:t>państw trzecich w</w:t>
      </w:r>
      <w:r>
        <w:t> </w:t>
      </w:r>
      <w:r w:rsidRPr="000F4A71">
        <w:t>przesyłkach o</w:t>
      </w:r>
      <w:r>
        <w:t> </w:t>
      </w:r>
      <w:r w:rsidRPr="000F4A71">
        <w:t>wartości rzeczywistej nie większej niż 150</w:t>
      </w:r>
      <w:r>
        <w:t> </w:t>
      </w:r>
      <w:r w:rsidRPr="000F4A71">
        <w:t>euro do osób prywatnych na terenie Unii Europejskiej</w:t>
      </w:r>
      <w:r w:rsidRPr="00A846DB">
        <w:t>.</w:t>
      </w:r>
    </w:p>
    <w:p w14:paraId="4DA94836" w14:textId="3DC8CD53" w:rsidR="00AE27F0" w:rsidRPr="00182333" w:rsidRDefault="00AE27F0" w:rsidP="00AE27F0">
      <w:pPr>
        <w:pStyle w:val="ZARTzmartartykuempunktem"/>
      </w:pPr>
      <w:r w:rsidRPr="00182333">
        <w:t>2. Jeżeli wprowadzenia na rynek krajowy</w:t>
      </w:r>
      <w:r>
        <w:t xml:space="preserve"> towarów, o których mowa w art. 20 ust. 1,</w:t>
      </w:r>
      <w:r w:rsidRPr="00182333">
        <w:t xml:space="preserve"> dokonano z</w:t>
      </w:r>
      <w:r>
        <w:t> </w:t>
      </w:r>
      <w:r w:rsidRPr="00182333">
        <w:t>pominięciem podmiotów, o</w:t>
      </w:r>
      <w:r>
        <w:t> </w:t>
      </w:r>
      <w:r w:rsidRPr="00182333">
        <w:t>których mowa w</w:t>
      </w:r>
      <w:r>
        <w:t> ust. </w:t>
      </w:r>
      <w:r w:rsidRPr="00182333">
        <w:t>1, obowiązek zapłaty opłaty ciąży na będącej przedsiębiorcą w</w:t>
      </w:r>
      <w:r>
        <w:t> </w:t>
      </w:r>
      <w:r w:rsidRPr="00182333">
        <w:t>rozumieniu ustawy z</w:t>
      </w:r>
      <w:r>
        <w:t> </w:t>
      </w:r>
      <w:r w:rsidRPr="00182333">
        <w:t>dnia 6</w:t>
      </w:r>
      <w:r>
        <w:t> </w:t>
      </w:r>
      <w:r w:rsidRPr="00182333">
        <w:t>marca 2018</w:t>
      </w:r>
      <w:r>
        <w:t> </w:t>
      </w:r>
      <w:r w:rsidRPr="00182333">
        <w:t>r. – Prawo przedsiębiorców:</w:t>
      </w:r>
    </w:p>
    <w:p w14:paraId="72440E70" w14:textId="21186AE2" w:rsidR="00AE27F0" w:rsidRPr="00182333" w:rsidRDefault="00AE27F0" w:rsidP="00AE27F0">
      <w:pPr>
        <w:pStyle w:val="ZPKTzmpktartykuempunktem"/>
      </w:pPr>
      <w:r w:rsidRPr="00182333">
        <w:t>1)</w:t>
      </w:r>
      <w:r w:rsidRPr="00182333">
        <w:tab/>
        <w:t xml:space="preserve">osobie fizycznej, która zakupiła </w:t>
      </w:r>
      <w:r>
        <w:t xml:space="preserve">na własny użytek </w:t>
      </w:r>
      <w:r w:rsidRPr="00182333">
        <w:t>towar</w:t>
      </w:r>
      <w:r>
        <w:t>,</w:t>
      </w:r>
      <w:r w:rsidRPr="00182333">
        <w:t xml:space="preserve"> o</w:t>
      </w:r>
      <w:r>
        <w:t> </w:t>
      </w:r>
      <w:r w:rsidRPr="00182333">
        <w:t>którym mowa w</w:t>
      </w:r>
      <w:r>
        <w:t> art. </w:t>
      </w:r>
      <w:r w:rsidRPr="00182333">
        <w:t>20</w:t>
      </w:r>
      <w:r>
        <w:t xml:space="preserve"> ust. </w:t>
      </w:r>
      <w:r w:rsidRPr="00182333">
        <w:t>1;</w:t>
      </w:r>
    </w:p>
    <w:p w14:paraId="37EAE230" w14:textId="279A23A5" w:rsidR="00AE27F0" w:rsidRPr="00182333" w:rsidRDefault="00AE27F0" w:rsidP="00AE27F0">
      <w:pPr>
        <w:pStyle w:val="ZPKTzmpktartykuempunktem"/>
      </w:pPr>
      <w:r w:rsidRPr="00182333">
        <w:t>2)</w:t>
      </w:r>
      <w:r w:rsidRPr="00182333">
        <w:tab/>
        <w:t>użytkowniku, który pierwszy przyjął towar, o</w:t>
      </w:r>
      <w:r>
        <w:t> </w:t>
      </w:r>
      <w:r w:rsidRPr="00182333">
        <w:t>którym mowa w</w:t>
      </w:r>
      <w:r>
        <w:t> art. </w:t>
      </w:r>
      <w:r w:rsidRPr="00182333">
        <w:t>20</w:t>
      </w:r>
      <w:r>
        <w:t xml:space="preserve"> ust. </w:t>
      </w:r>
      <w:r w:rsidRPr="00182333">
        <w:t>1, w</w:t>
      </w:r>
      <w:r>
        <w:t> </w:t>
      </w:r>
      <w:r w:rsidRPr="00182333">
        <w:t xml:space="preserve">użytkowanie. </w:t>
      </w:r>
    </w:p>
    <w:p w14:paraId="48F41CE2" w14:textId="72ED33F5" w:rsidR="00AE27F0" w:rsidRPr="00182333" w:rsidRDefault="00AE27F0" w:rsidP="00AE27F0">
      <w:pPr>
        <w:pStyle w:val="ZUSTzmustartykuempunktem"/>
      </w:pPr>
      <w:r w:rsidRPr="00182333">
        <w:t>3. Obowiązek zapłaty opłaty powstaje z</w:t>
      </w:r>
      <w:r>
        <w:t> </w:t>
      </w:r>
      <w:r w:rsidRPr="00182333">
        <w:t>dniem wprowadzenia na rynek krajowy towaru, o</w:t>
      </w:r>
      <w:r>
        <w:t> </w:t>
      </w:r>
      <w:r w:rsidRPr="00182333">
        <w:t>którym mowa w</w:t>
      </w:r>
      <w:r>
        <w:t> art. </w:t>
      </w:r>
      <w:r w:rsidRPr="00182333">
        <w:t>20</w:t>
      </w:r>
      <w:r>
        <w:t xml:space="preserve"> ust. </w:t>
      </w:r>
      <w:r w:rsidRPr="00182333">
        <w:t>1.</w:t>
      </w:r>
    </w:p>
    <w:p w14:paraId="5804F4F3" w14:textId="1058FDD2" w:rsidR="00AE27F0" w:rsidRPr="00182333" w:rsidRDefault="00AE27F0" w:rsidP="00AE27F0">
      <w:pPr>
        <w:pStyle w:val="ZUSTzmustartykuempunktem"/>
      </w:pPr>
      <w:r w:rsidRPr="00182333">
        <w:t>4. Nie pobiera się opłaty w</w:t>
      </w:r>
      <w:r>
        <w:t> </w:t>
      </w:r>
      <w:r w:rsidRPr="00182333">
        <w:t>przypadku, o</w:t>
      </w:r>
      <w:r>
        <w:t> </w:t>
      </w:r>
      <w:r w:rsidRPr="00182333">
        <w:t>którym mowa w</w:t>
      </w:r>
      <w:r>
        <w:t> art. </w:t>
      </w:r>
      <w:r w:rsidRPr="00182333">
        <w:t>20</w:t>
      </w:r>
      <w:r>
        <w:t xml:space="preserve"> ust. </w:t>
      </w:r>
      <w:r w:rsidRPr="00182333">
        <w:t>2</w:t>
      </w:r>
      <w:r>
        <w:t xml:space="preserve"> pkt </w:t>
      </w:r>
      <w:r w:rsidRPr="00182333">
        <w:t>2, jeżeli została pobrana od pierwszej sprzedaży dokonanej na terytorium Rzeczypospolitej Polskiej.</w:t>
      </w:r>
    </w:p>
    <w:p w14:paraId="5135E8DD" w14:textId="4F4D0AD5" w:rsidR="00AE27F0" w:rsidRPr="00182333" w:rsidRDefault="00AE27F0" w:rsidP="00AE27F0">
      <w:pPr>
        <w:pStyle w:val="ZUSTzmustartykuempunktem"/>
      </w:pPr>
      <w:r w:rsidRPr="00182333">
        <w:t>Art. 20b. 1. Organem uprawnionym do poboru opłaty jest naczelnik urzędu skarbowego właściwy ze względu na miejsce zamieszkania albo siedzibę podmiotu obowiązanego do zapłaty opłaty, a</w:t>
      </w:r>
      <w:r>
        <w:t> </w:t>
      </w:r>
      <w:r w:rsidRPr="00182333">
        <w:t>w</w:t>
      </w:r>
      <w:r>
        <w:t> </w:t>
      </w:r>
      <w:r w:rsidRPr="00182333">
        <w:t>przypadku podmiotów, o</w:t>
      </w:r>
      <w:r>
        <w:t> </w:t>
      </w:r>
      <w:r w:rsidRPr="00182333">
        <w:t>których mowa w</w:t>
      </w:r>
      <w:r>
        <w:t> art. </w:t>
      </w:r>
      <w:r w:rsidRPr="00182333">
        <w:t>20a</w:t>
      </w:r>
      <w:r>
        <w:t xml:space="preserve"> ust. </w:t>
      </w:r>
      <w:r w:rsidRPr="00182333">
        <w:t>1</w:t>
      </w:r>
      <w:r>
        <w:t xml:space="preserve"> pkt </w:t>
      </w:r>
      <w:r w:rsidRPr="00182333">
        <w:t>2</w:t>
      </w:r>
      <w:r>
        <w:t> </w:t>
      </w:r>
      <w:r w:rsidRPr="00182333">
        <w:t>jest Naczelnik Drugiego Urzędu Skarbowego Warszawa</w:t>
      </w:r>
      <w:r>
        <w:softHyphen/>
      </w:r>
      <w:r>
        <w:noBreakHyphen/>
      </w:r>
      <w:r w:rsidRPr="00182333">
        <w:t>Śródmieście.</w:t>
      </w:r>
    </w:p>
    <w:p w14:paraId="1C335748" w14:textId="1A978C42" w:rsidR="00AE27F0" w:rsidRPr="00182333" w:rsidRDefault="00AE27F0" w:rsidP="00AE27F0">
      <w:pPr>
        <w:pStyle w:val="ZUSTzmustartykuempunktem"/>
      </w:pPr>
      <w:r w:rsidRPr="00182333">
        <w:t>2. Minister właściwy do spraw finansów publicznych może wyznaczyć w</w:t>
      </w:r>
      <w:r>
        <w:t> </w:t>
      </w:r>
      <w:r w:rsidRPr="00182333">
        <w:t>drodze rozporządzenia</w:t>
      </w:r>
      <w:r>
        <w:t xml:space="preserve"> inny</w:t>
      </w:r>
      <w:r w:rsidRPr="00182333">
        <w:t xml:space="preserve"> podległy organ do realizacji zadania, o</w:t>
      </w:r>
      <w:r>
        <w:t> </w:t>
      </w:r>
      <w:r w:rsidRPr="00182333">
        <w:t>którym mowa w</w:t>
      </w:r>
      <w:r>
        <w:t> ust. </w:t>
      </w:r>
      <w:r w:rsidRPr="00182333">
        <w:t xml:space="preserve">1. </w:t>
      </w:r>
    </w:p>
    <w:p w14:paraId="78A81555" w14:textId="55EE60CF" w:rsidR="00AE27F0" w:rsidRDefault="00AE27F0" w:rsidP="00AE27F0">
      <w:pPr>
        <w:pStyle w:val="ZUSTzmustartykuempunktem"/>
      </w:pPr>
      <w:r w:rsidRPr="00182333">
        <w:lastRenderedPageBreak/>
        <w:t>Art. 20c. 1. Zobowiązani do zapłaty opłaty składają kwartalnie, w</w:t>
      </w:r>
      <w:r>
        <w:t> </w:t>
      </w:r>
      <w:r w:rsidRPr="00182333">
        <w:t xml:space="preserve">terminie do 25. </w:t>
      </w:r>
      <w:r w:rsidRPr="00E43A79">
        <w:t>dnia miesiąca następującego po upływie kwartału, w</w:t>
      </w:r>
      <w:r>
        <w:t> </w:t>
      </w:r>
      <w:r w:rsidRPr="00E43A79">
        <w:t>którym powstał obowiązek zapłaty opłaty, za pomocą środków komunikacji elektronicznej, organowi właściwemu w</w:t>
      </w:r>
      <w:r>
        <w:t> </w:t>
      </w:r>
      <w:r w:rsidRPr="00E43A79">
        <w:t>sprawie opłaty, za pośrednictwem systemu informatycznego ministra właściwego do spraw finansów publicznych, dokument elektroniczny sporządzony według ustalonego wzoru, o</w:t>
      </w:r>
      <w:r>
        <w:t> </w:t>
      </w:r>
      <w:r w:rsidRPr="00E43A79">
        <w:t>wysokości należnych opłat.</w:t>
      </w:r>
    </w:p>
    <w:p w14:paraId="63475636" w14:textId="026EF4F4" w:rsidR="00AE27F0" w:rsidRPr="00182333" w:rsidRDefault="00AE27F0" w:rsidP="00AE27F0">
      <w:pPr>
        <w:pStyle w:val="ZUSTzmustartykuempunktem"/>
      </w:pPr>
      <w:r>
        <w:t xml:space="preserve">2. </w:t>
      </w:r>
      <w:r w:rsidRPr="00182333">
        <w:t>Opłatę uiszcza się kwartalnie, w</w:t>
      </w:r>
      <w:r>
        <w:t> </w:t>
      </w:r>
      <w:r w:rsidRPr="00182333">
        <w:t>terminie, o</w:t>
      </w:r>
      <w:r>
        <w:t> </w:t>
      </w:r>
      <w:r w:rsidRPr="00182333">
        <w:t>którym mowa w</w:t>
      </w:r>
      <w:r>
        <w:t> ust. </w:t>
      </w:r>
      <w:r w:rsidRPr="00182333">
        <w:t>1.</w:t>
      </w:r>
    </w:p>
    <w:p w14:paraId="42C34B08" w14:textId="626AEEA5" w:rsidR="00AE27F0" w:rsidRDefault="00AE27F0" w:rsidP="00AE27F0">
      <w:pPr>
        <w:pStyle w:val="ZUSTzmustartykuempunktem"/>
      </w:pPr>
      <w:r>
        <w:t xml:space="preserve">3. </w:t>
      </w:r>
      <w:r w:rsidRPr="00182333">
        <w:t xml:space="preserve">Opłata wnoszona jest na </w:t>
      </w:r>
      <w:proofErr w:type="spellStart"/>
      <w:r w:rsidRPr="00182333">
        <w:t>mikrorachunek</w:t>
      </w:r>
      <w:proofErr w:type="spellEnd"/>
      <w:r w:rsidRPr="00182333">
        <w:t>, o</w:t>
      </w:r>
      <w:r>
        <w:t> </w:t>
      </w:r>
      <w:r w:rsidRPr="00182333">
        <w:t>którym mowa w</w:t>
      </w:r>
      <w:r>
        <w:t> art. </w:t>
      </w:r>
      <w:r w:rsidRPr="00182333">
        <w:t xml:space="preserve">61b Ordynacji podatkowej. </w:t>
      </w:r>
    </w:p>
    <w:p w14:paraId="0EBE95B4" w14:textId="43478DED" w:rsidR="009E1844" w:rsidRDefault="00E55EC0" w:rsidP="00AE27F0">
      <w:pPr>
        <w:pStyle w:val="ZUSTzmustartykuempunktem"/>
      </w:pPr>
      <w:r>
        <w:t>4</w:t>
      </w:r>
      <w:r w:rsidR="009E1844">
        <w:t xml:space="preserve">. Zwroty nadpłat z tytułu opłaty, </w:t>
      </w:r>
      <w:r w:rsidR="009E1844" w:rsidRPr="00182333">
        <w:t>o</w:t>
      </w:r>
      <w:r w:rsidR="009E1844">
        <w:t> </w:t>
      </w:r>
      <w:r w:rsidR="009E1844" w:rsidRPr="00182333">
        <w:t>których mowa w</w:t>
      </w:r>
      <w:r w:rsidR="009E1844">
        <w:t> </w:t>
      </w:r>
      <w:r w:rsidR="009E1844" w:rsidRPr="00182333">
        <w:t>ust.1</w:t>
      </w:r>
      <w:r w:rsidR="009E1844">
        <w:t>, następuje na wniosek podmiotu który dokonał ich zapłaty, z wpływów pochodzących z tych opłat.</w:t>
      </w:r>
    </w:p>
    <w:p w14:paraId="59223D95" w14:textId="2B1C9A03" w:rsidR="00AE27F0" w:rsidRPr="00182333" w:rsidRDefault="00E55EC0" w:rsidP="00AE27F0">
      <w:pPr>
        <w:pStyle w:val="ZUSTzmustartykuempunktem"/>
      </w:pPr>
      <w:r>
        <w:t>5</w:t>
      </w:r>
      <w:r w:rsidR="00AE27F0" w:rsidRPr="00182333">
        <w:t>. Dokument elektroniczny, o</w:t>
      </w:r>
      <w:r w:rsidR="00AE27F0">
        <w:t> </w:t>
      </w:r>
      <w:r w:rsidR="00AE27F0" w:rsidRPr="00182333">
        <w:t>którym mowa w</w:t>
      </w:r>
      <w:r w:rsidR="00AE27F0">
        <w:t> ust. </w:t>
      </w:r>
      <w:r w:rsidR="00AE27F0" w:rsidRPr="00182333">
        <w:t>1, zawiera dane dotyczące podmiotu zobowiązanego do uiszczenia opłaty, dane niezbędne do obliczenia opłaty i</w:t>
      </w:r>
      <w:r w:rsidR="00AE27F0">
        <w:t> </w:t>
      </w:r>
      <w:r w:rsidR="00AE27F0" w:rsidRPr="00182333">
        <w:t>rozliczenia jej wysokości, a</w:t>
      </w:r>
      <w:r w:rsidR="00AE27F0">
        <w:t> </w:t>
      </w:r>
      <w:r w:rsidR="00AE27F0" w:rsidRPr="00182333">
        <w:t>także dane niezbędne do weryfikacji kompletności i</w:t>
      </w:r>
      <w:r w:rsidR="00AE27F0">
        <w:t> </w:t>
      </w:r>
      <w:r w:rsidR="00AE27F0" w:rsidRPr="00182333">
        <w:t>poprawności jej wyliczenia w</w:t>
      </w:r>
      <w:r w:rsidR="00AE27F0">
        <w:t> </w:t>
      </w:r>
      <w:r w:rsidR="00AE27F0" w:rsidRPr="00182333">
        <w:t>ujęciu ilościowym i</w:t>
      </w:r>
      <w:r w:rsidR="00AE27F0">
        <w:t> </w:t>
      </w:r>
      <w:r w:rsidR="00AE27F0" w:rsidRPr="00182333">
        <w:t>wartościowym oraz informacje o</w:t>
      </w:r>
      <w:r w:rsidR="00AE27F0">
        <w:t> </w:t>
      </w:r>
      <w:r w:rsidR="00AE27F0" w:rsidRPr="00182333">
        <w:t>dowodach dokumentujących transakcje, o</w:t>
      </w:r>
      <w:r w:rsidR="00AE27F0">
        <w:t> </w:t>
      </w:r>
      <w:r w:rsidR="00AE27F0" w:rsidRPr="00182333">
        <w:t>których mowa</w:t>
      </w:r>
      <w:r w:rsidR="00AE27F0">
        <w:t xml:space="preserve"> art. </w:t>
      </w:r>
      <w:r w:rsidR="00AE27F0" w:rsidRPr="00182333">
        <w:t>20</w:t>
      </w:r>
      <w:r w:rsidR="00AE27F0">
        <w:t xml:space="preserve"> ust. </w:t>
      </w:r>
      <w:r w:rsidR="00AE27F0" w:rsidRPr="00182333">
        <w:t>1, wraz z</w:t>
      </w:r>
      <w:r w:rsidR="00AE27F0">
        <w:t> </w:t>
      </w:r>
      <w:r w:rsidR="00AE27F0" w:rsidRPr="00182333">
        <w:t>podaną kwotą opłaty.</w:t>
      </w:r>
    </w:p>
    <w:p w14:paraId="11A16881" w14:textId="410D34D4" w:rsidR="00AE27F0" w:rsidRPr="00182333" w:rsidRDefault="00E55EC0" w:rsidP="00AE27F0">
      <w:pPr>
        <w:pStyle w:val="ZUSTzmustartykuempunktem"/>
      </w:pPr>
      <w:r>
        <w:t>6</w:t>
      </w:r>
      <w:r w:rsidR="00AE27F0" w:rsidRPr="00182333">
        <w:t>. Minister właściwy do spraw finansów publicznych, w</w:t>
      </w:r>
      <w:r w:rsidR="00AE27F0">
        <w:t> </w:t>
      </w:r>
      <w:r w:rsidR="00AE27F0" w:rsidRPr="00182333">
        <w:t>porozumieniu z</w:t>
      </w:r>
      <w:r w:rsidR="00AE27F0">
        <w:t> </w:t>
      </w:r>
      <w:r w:rsidR="00AE27F0" w:rsidRPr="00182333">
        <w:t>ministrem właściwym do spraw kultury, określi, w</w:t>
      </w:r>
      <w:r w:rsidR="00AE27F0">
        <w:t> </w:t>
      </w:r>
      <w:r w:rsidR="00AE27F0" w:rsidRPr="00182333">
        <w:t>drodze rozporządzenia, szczegółowy zakres danych, o</w:t>
      </w:r>
      <w:r w:rsidR="00AE27F0">
        <w:t> </w:t>
      </w:r>
      <w:r w:rsidR="00AE27F0" w:rsidRPr="00182333">
        <w:t>których mowa w</w:t>
      </w:r>
      <w:r w:rsidR="00AE27F0">
        <w:t> ust. </w:t>
      </w:r>
      <w:r>
        <w:t>7</w:t>
      </w:r>
      <w:r w:rsidR="00AE27F0" w:rsidRPr="00182333">
        <w:t>, wraz z</w:t>
      </w:r>
      <w:r w:rsidR="00AE27F0">
        <w:t> </w:t>
      </w:r>
      <w:r w:rsidR="00AE27F0" w:rsidRPr="00182333">
        <w:t>objaśnieniami co do sposobu wypełniania i</w:t>
      </w:r>
      <w:r w:rsidR="00AE27F0">
        <w:t> </w:t>
      </w:r>
      <w:r w:rsidR="00AE27F0" w:rsidRPr="00182333">
        <w:t>miejsca składania dokumentu elektronicznego, o</w:t>
      </w:r>
      <w:r w:rsidR="00AE27F0">
        <w:t> </w:t>
      </w:r>
      <w:r w:rsidR="00AE27F0" w:rsidRPr="00182333">
        <w:t>którym mowa w</w:t>
      </w:r>
      <w:r w:rsidR="00AE27F0">
        <w:t> ust. </w:t>
      </w:r>
      <w:r w:rsidR="00AE27F0" w:rsidRPr="00182333">
        <w:t>1, oraz niezbędnymi pouczeniami, uwzględniając konieczność prawidłowego rozliczenia opłaty oraz kontroli tego obowiązku.</w:t>
      </w:r>
    </w:p>
    <w:p w14:paraId="7832DB80" w14:textId="039B8D03" w:rsidR="00AE27F0" w:rsidRPr="00182333" w:rsidRDefault="00AE27F0" w:rsidP="00AE27F0">
      <w:pPr>
        <w:pStyle w:val="ZUSTzmustartykuempunktem"/>
      </w:pPr>
      <w:r w:rsidRPr="00182333">
        <w:t>Art. 20d. Minister właściwy do spraw finansów publicznych udostępni na elektronicznej platformie usług administracji publicznej wzór dokumentu elektronicznego, o</w:t>
      </w:r>
      <w:r>
        <w:t> </w:t>
      </w:r>
      <w:r w:rsidRPr="00182333">
        <w:t>którym mowa w</w:t>
      </w:r>
      <w:r>
        <w:t> art. </w:t>
      </w:r>
      <w:r w:rsidRPr="00182333">
        <w:t>20c.</w:t>
      </w:r>
    </w:p>
    <w:p w14:paraId="521BB802" w14:textId="10020CC1" w:rsidR="00AE27F0" w:rsidRPr="00182333" w:rsidRDefault="00AE27F0" w:rsidP="00AE27F0">
      <w:pPr>
        <w:pStyle w:val="ZUSTzmustartykuempunktem"/>
      </w:pPr>
      <w:r w:rsidRPr="00182333">
        <w:t>Art. 20e. 1. Z</w:t>
      </w:r>
      <w:r>
        <w:t> </w:t>
      </w:r>
      <w:r w:rsidRPr="00182333">
        <w:t>kwoty uzyskanej z</w:t>
      </w:r>
      <w:r>
        <w:t> </w:t>
      </w:r>
      <w:r w:rsidRPr="00182333">
        <w:t>tytułu opłat, o</w:t>
      </w:r>
      <w:r>
        <w:t> </w:t>
      </w:r>
      <w:r w:rsidRPr="00182333">
        <w:t>których mowa w</w:t>
      </w:r>
      <w:r>
        <w:t> art. </w:t>
      </w:r>
      <w:r w:rsidRPr="00182333">
        <w:t>20</w:t>
      </w:r>
      <w:r>
        <w:t xml:space="preserve"> ust. </w:t>
      </w:r>
      <w:r w:rsidRPr="00182333">
        <w:t>1</w:t>
      </w:r>
      <w:r>
        <w:t xml:space="preserve"> pkt </w:t>
      </w:r>
      <w:r w:rsidRPr="00182333">
        <w:t>1</w:t>
      </w:r>
      <w:r>
        <w:t xml:space="preserve"> i </w:t>
      </w:r>
      <w:r w:rsidRPr="00182333">
        <w:t>2, przypada:</w:t>
      </w:r>
    </w:p>
    <w:p w14:paraId="0C6EFDF8" w14:textId="5C6B184E" w:rsidR="00AE27F0" w:rsidRPr="00182333" w:rsidRDefault="00AE27F0" w:rsidP="00AE27F0">
      <w:pPr>
        <w:pStyle w:val="ZPKTzmpktartykuempunktem"/>
      </w:pPr>
      <w:r w:rsidRPr="00182333">
        <w:t>1)</w:t>
      </w:r>
      <w:r w:rsidRPr="00182333">
        <w:tab/>
        <w:t xml:space="preserve">23% </w:t>
      </w:r>
      <w:r>
        <w:noBreakHyphen/>
        <w:t xml:space="preserve"> </w:t>
      </w:r>
      <w:r w:rsidRPr="00182333">
        <w:t>twórcom;</w:t>
      </w:r>
    </w:p>
    <w:p w14:paraId="1911D363" w14:textId="220515FA" w:rsidR="00AE27F0" w:rsidRPr="00182333" w:rsidRDefault="00AE27F0" w:rsidP="00AE27F0">
      <w:pPr>
        <w:pStyle w:val="ZPKTzmpktartykuempunktem"/>
      </w:pPr>
      <w:r w:rsidRPr="00182333">
        <w:t>2)</w:t>
      </w:r>
      <w:r w:rsidRPr="00182333">
        <w:tab/>
        <w:t xml:space="preserve">11,5% </w:t>
      </w:r>
      <w:r>
        <w:noBreakHyphen/>
        <w:t xml:space="preserve"> </w:t>
      </w:r>
      <w:r w:rsidRPr="00182333">
        <w:t>artystom wykonawcom;</w:t>
      </w:r>
    </w:p>
    <w:p w14:paraId="5BE72A98" w14:textId="2BCACAB8" w:rsidR="00AE27F0" w:rsidRPr="00182333" w:rsidRDefault="00AE27F0" w:rsidP="00AE27F0">
      <w:pPr>
        <w:pStyle w:val="ZPKTzmpktartykuempunktem"/>
      </w:pPr>
      <w:r w:rsidRPr="00182333">
        <w:t>3)</w:t>
      </w:r>
      <w:r w:rsidRPr="00182333">
        <w:tab/>
        <w:t xml:space="preserve">11,5% </w:t>
      </w:r>
      <w:r>
        <w:noBreakHyphen/>
        <w:t xml:space="preserve"> </w:t>
      </w:r>
      <w:r w:rsidRPr="00182333">
        <w:t>producentom fonogramów i</w:t>
      </w:r>
      <w:r>
        <w:t> </w:t>
      </w:r>
      <w:r w:rsidRPr="00182333">
        <w:t>wideogramów;</w:t>
      </w:r>
    </w:p>
    <w:p w14:paraId="4E59FACF" w14:textId="2802C72A" w:rsidR="00AE27F0" w:rsidRPr="00182333" w:rsidRDefault="00AE27F0" w:rsidP="00AE27F0">
      <w:pPr>
        <w:pStyle w:val="ZPKTzmpktartykuempunktem"/>
      </w:pPr>
      <w:r w:rsidRPr="00182333">
        <w:t>4)</w:t>
      </w:r>
      <w:r w:rsidRPr="00182333">
        <w:tab/>
        <w:t xml:space="preserve">5% </w:t>
      </w:r>
      <w:r>
        <w:noBreakHyphen/>
        <w:t xml:space="preserve"> </w:t>
      </w:r>
      <w:r w:rsidRPr="00182333">
        <w:t>wydawcom;</w:t>
      </w:r>
    </w:p>
    <w:p w14:paraId="6CF7BF1F" w14:textId="372F312E" w:rsidR="00AE27F0" w:rsidRPr="00182333" w:rsidRDefault="00AE27F0" w:rsidP="00AE27F0">
      <w:pPr>
        <w:pStyle w:val="ZPKTzmpktartykuempunktem"/>
      </w:pPr>
      <w:r w:rsidRPr="00182333">
        <w:t>5)</w:t>
      </w:r>
      <w:r w:rsidRPr="00182333">
        <w:tab/>
        <w:t xml:space="preserve">49% </w:t>
      </w:r>
      <w:r>
        <w:noBreakHyphen/>
        <w:t xml:space="preserve"> </w:t>
      </w:r>
      <w:r w:rsidRPr="00182333">
        <w:t>Funduszowi Wsparcia</w:t>
      </w:r>
      <w:r>
        <w:t xml:space="preserve"> Artystów Zawodowych</w:t>
      </w:r>
      <w:r w:rsidRPr="00182333">
        <w:t>.</w:t>
      </w:r>
    </w:p>
    <w:p w14:paraId="776C05FD" w14:textId="204456B5" w:rsidR="00AE27F0" w:rsidRPr="00182333" w:rsidRDefault="00AE27F0" w:rsidP="00AE27F0">
      <w:pPr>
        <w:pStyle w:val="ZUSTzmustartykuempunktem"/>
      </w:pPr>
      <w:r w:rsidRPr="00182333">
        <w:lastRenderedPageBreak/>
        <w:t>2. Z</w:t>
      </w:r>
      <w:r>
        <w:t> </w:t>
      </w:r>
      <w:r w:rsidRPr="00182333">
        <w:t>kwoty uzyskanej z</w:t>
      </w:r>
      <w:r>
        <w:t> </w:t>
      </w:r>
      <w:r w:rsidRPr="00182333">
        <w:t>tytułu opłat o</w:t>
      </w:r>
      <w:r>
        <w:t> </w:t>
      </w:r>
      <w:r w:rsidRPr="00182333">
        <w:t>których mowa w</w:t>
      </w:r>
      <w:r>
        <w:t> art. </w:t>
      </w:r>
      <w:r w:rsidRPr="00182333">
        <w:t>20</w:t>
      </w:r>
      <w:r>
        <w:t xml:space="preserve"> ust. </w:t>
      </w:r>
      <w:r w:rsidRPr="00182333">
        <w:t>1</w:t>
      </w:r>
      <w:r>
        <w:t xml:space="preserve"> pkt </w:t>
      </w:r>
      <w:r w:rsidRPr="00182333">
        <w:t>3</w:t>
      </w:r>
      <w:r>
        <w:t xml:space="preserve"> i </w:t>
      </w:r>
      <w:r w:rsidRPr="00182333">
        <w:t>4</w:t>
      </w:r>
      <w:r>
        <w:t> </w:t>
      </w:r>
      <w:r w:rsidRPr="00182333">
        <w:t>przypada:</w:t>
      </w:r>
    </w:p>
    <w:p w14:paraId="062EB353" w14:textId="179D2A57" w:rsidR="00AE27F0" w:rsidRPr="00182333" w:rsidRDefault="00AE27F0" w:rsidP="00AE27F0">
      <w:pPr>
        <w:pStyle w:val="ZPKTzmpktartykuempunktem"/>
      </w:pPr>
      <w:r w:rsidRPr="00182333">
        <w:t>1)</w:t>
      </w:r>
      <w:r w:rsidRPr="00182333">
        <w:tab/>
        <w:t xml:space="preserve">35% </w:t>
      </w:r>
      <w:r>
        <w:noBreakHyphen/>
        <w:t xml:space="preserve"> </w:t>
      </w:r>
      <w:r w:rsidRPr="00182333">
        <w:t>twórcom;</w:t>
      </w:r>
    </w:p>
    <w:p w14:paraId="48A226BB" w14:textId="2F8BE708" w:rsidR="00AE27F0" w:rsidRPr="00182333" w:rsidRDefault="00AE27F0" w:rsidP="00AE27F0">
      <w:pPr>
        <w:pStyle w:val="ZPKTzmpktartykuempunktem"/>
      </w:pPr>
      <w:r w:rsidRPr="00182333">
        <w:t>2)</w:t>
      </w:r>
      <w:r w:rsidRPr="00182333">
        <w:tab/>
        <w:t xml:space="preserve">35% </w:t>
      </w:r>
      <w:r>
        <w:noBreakHyphen/>
        <w:t xml:space="preserve"> </w:t>
      </w:r>
      <w:r w:rsidRPr="00182333">
        <w:t>wydawcom;</w:t>
      </w:r>
    </w:p>
    <w:p w14:paraId="0FB4BAE3" w14:textId="7C554D38" w:rsidR="00AE27F0" w:rsidRPr="00182333" w:rsidRDefault="00AE27F0" w:rsidP="00AE27F0">
      <w:pPr>
        <w:pStyle w:val="ZPKTzmpktartykuempunktem"/>
      </w:pPr>
      <w:r w:rsidRPr="00182333">
        <w:t>3)</w:t>
      </w:r>
      <w:r w:rsidRPr="00182333">
        <w:tab/>
        <w:t xml:space="preserve">30% </w:t>
      </w:r>
      <w:r>
        <w:noBreakHyphen/>
        <w:t xml:space="preserve"> </w:t>
      </w:r>
      <w:r w:rsidRPr="00182333">
        <w:t>Funduszowi Wsparcia</w:t>
      </w:r>
      <w:r>
        <w:t xml:space="preserve"> Artystów Zawodowych</w:t>
      </w:r>
      <w:r w:rsidRPr="00182333">
        <w:t>.</w:t>
      </w:r>
    </w:p>
    <w:p w14:paraId="23725FF9" w14:textId="6D1EDEE2" w:rsidR="00AE27F0" w:rsidRPr="00182333" w:rsidRDefault="00AE27F0" w:rsidP="00AE27F0">
      <w:pPr>
        <w:pStyle w:val="ZUSTzmustartykuempunktem"/>
      </w:pPr>
      <w:r w:rsidRPr="00182333">
        <w:t>Art. 20f. 1. Opłaty przekazywane są nie później niż do końca miesiąca następującego po miesiącu, w</w:t>
      </w:r>
      <w:r>
        <w:t> </w:t>
      </w:r>
      <w:r w:rsidRPr="00182333">
        <w:t xml:space="preserve">którym zostały pobrane, </w:t>
      </w:r>
      <w:r>
        <w:t xml:space="preserve">Polskiej Izbie Artystów na rachunek </w:t>
      </w:r>
      <w:r w:rsidRPr="00182333">
        <w:t>Fundusz</w:t>
      </w:r>
      <w:r>
        <w:t>u</w:t>
      </w:r>
      <w:r w:rsidRPr="00182333">
        <w:t xml:space="preserve"> Wsparcia </w:t>
      </w:r>
      <w:r>
        <w:t xml:space="preserve">Artystów Zawodowych </w:t>
      </w:r>
      <w:r w:rsidRPr="00182333">
        <w:t>oraz właściwym organizacjom zbiorowego zarządzania.</w:t>
      </w:r>
    </w:p>
    <w:p w14:paraId="186FF37F" w14:textId="3081DEC5" w:rsidR="0047338B" w:rsidRPr="0047338B" w:rsidRDefault="00AE27F0" w:rsidP="0047338B">
      <w:pPr>
        <w:pStyle w:val="ZUSTzmustartykuempunktem"/>
      </w:pPr>
      <w:r w:rsidRPr="00182333">
        <w:t xml:space="preserve">2. </w:t>
      </w:r>
      <w:r w:rsidR="0047338B" w:rsidRPr="0047338B">
        <w:t xml:space="preserve">W przypadku powstania nadpłaty w opłacie organ właściwy w sprawie opłaty dokonuje zwrotu nadpłaty ze środków należnych Funduszowi Wsparcia Artystów Zawodowych oraz organizacjom zbiorowego zarządzania wskazanym w porozumieniu </w:t>
      </w:r>
      <w:r w:rsidR="0047338B">
        <w:t xml:space="preserve">o </w:t>
      </w:r>
      <w:r w:rsidR="0047338B" w:rsidRPr="0047338B">
        <w:t>którym mowa ust. 5 albo rozporządzeniu o którym mowa w ust. 7.</w:t>
      </w:r>
    </w:p>
    <w:p w14:paraId="664ED276" w14:textId="3136D8F3" w:rsidR="002105CC" w:rsidDel="000071A7" w:rsidRDefault="002105CC" w:rsidP="007A5919">
      <w:pPr>
        <w:pStyle w:val="ZUSTzmustartykuempunktem"/>
        <w:rPr>
          <w:del w:id="320" w:author="Autor"/>
        </w:rPr>
      </w:pPr>
    </w:p>
    <w:p w14:paraId="0FD423F4" w14:textId="48A66CE7" w:rsidR="00AE27F0" w:rsidRPr="00182333" w:rsidRDefault="00AE27F0" w:rsidP="00AE27F0">
      <w:pPr>
        <w:pStyle w:val="ZUSTzmustartykuempunktem"/>
      </w:pPr>
      <w:r w:rsidRPr="00182333">
        <w:t>3. Minister właściwy do spraw finansów publicznych może wyznaczyć w</w:t>
      </w:r>
      <w:r>
        <w:t> </w:t>
      </w:r>
      <w:r w:rsidRPr="00182333">
        <w:t xml:space="preserve">drodze rozporządzenia </w:t>
      </w:r>
      <w:r>
        <w:t>podległy organ</w:t>
      </w:r>
      <w:r w:rsidRPr="00182333">
        <w:t xml:space="preserve"> do realizacji zadania, o</w:t>
      </w:r>
      <w:r>
        <w:t> </w:t>
      </w:r>
      <w:r w:rsidRPr="00182333">
        <w:t>którym mowa w</w:t>
      </w:r>
      <w:r>
        <w:t> ust. </w:t>
      </w:r>
      <w:r w:rsidRPr="00182333">
        <w:t>1.</w:t>
      </w:r>
    </w:p>
    <w:p w14:paraId="587410FF" w14:textId="0CB1D6AD" w:rsidR="00AE27F0" w:rsidRDefault="00AE27F0" w:rsidP="00AE27F0">
      <w:pPr>
        <w:pStyle w:val="ZUSTzmustartykuempunktem"/>
      </w:pPr>
      <w:r w:rsidRPr="00182333">
        <w:t>4. Za właściwe organizacje zbiorowego zarządzania uznaje się organizacje posiadające zezwolenie na zbiorowe zarządzanie prawami autorskimi lub prawami pokrewnymi, zrzeszające podmioty wskazane w</w:t>
      </w:r>
      <w:r>
        <w:t> art. </w:t>
      </w:r>
      <w:r w:rsidRPr="00182333">
        <w:t>20e</w:t>
      </w:r>
      <w:r>
        <w:t xml:space="preserve"> ust. </w:t>
      </w:r>
      <w:r w:rsidRPr="00182333">
        <w:t>1</w:t>
      </w:r>
      <w:r>
        <w:t xml:space="preserve"> i </w:t>
      </w:r>
      <w:r w:rsidRPr="00182333">
        <w:t>2. Jeżeli w</w:t>
      </w:r>
      <w:r>
        <w:t> </w:t>
      </w:r>
      <w:r w:rsidRPr="00182333">
        <w:t>którymś ze wskazanych w</w:t>
      </w:r>
      <w:r>
        <w:t> art. </w:t>
      </w:r>
      <w:r w:rsidRPr="00182333">
        <w:t>20e</w:t>
      </w:r>
      <w:r>
        <w:t xml:space="preserve"> ust. </w:t>
      </w:r>
      <w:r w:rsidRPr="00182333">
        <w:t>1</w:t>
      </w:r>
      <w:r>
        <w:t xml:space="preserve"> pkt </w:t>
      </w:r>
      <w:r w:rsidRPr="00182333">
        <w:t>1</w:t>
      </w:r>
      <w:r>
        <w:noBreakHyphen/>
      </w:r>
      <w:r w:rsidRPr="00182333">
        <w:t>4</w:t>
      </w:r>
      <w:r>
        <w:t xml:space="preserve"> oraz art. </w:t>
      </w:r>
      <w:r w:rsidRPr="00182333">
        <w:t>20e</w:t>
      </w:r>
      <w:r>
        <w:t xml:space="preserve"> ust. </w:t>
      </w:r>
      <w:r w:rsidRPr="00182333">
        <w:t>2</w:t>
      </w:r>
      <w:r>
        <w:t xml:space="preserve"> pkt </w:t>
      </w:r>
      <w:r w:rsidRPr="00182333">
        <w:t>1</w:t>
      </w:r>
      <w:r>
        <w:t xml:space="preserve"> i </w:t>
      </w:r>
      <w:r w:rsidRPr="00182333">
        <w:t>2</w:t>
      </w:r>
      <w:r>
        <w:t> </w:t>
      </w:r>
      <w:r w:rsidRPr="00182333">
        <w:t>działa więcej niż jedna organizacja, należna część opłat podlega podziałowi na podstawie porozumienia tych organizacji.</w:t>
      </w:r>
      <w:r>
        <w:t xml:space="preserve"> </w:t>
      </w:r>
    </w:p>
    <w:p w14:paraId="77BCD9CE" w14:textId="1EE07F7F" w:rsidR="00AE27F0" w:rsidRPr="00182333" w:rsidRDefault="00AE27F0" w:rsidP="00AE27F0">
      <w:pPr>
        <w:pStyle w:val="ZUSTzmustartykuempunktem"/>
      </w:pPr>
      <w:r>
        <w:t xml:space="preserve">5. Porozumienia przekazywane są przez organizacje </w:t>
      </w:r>
      <w:r w:rsidRPr="00182333">
        <w:t xml:space="preserve">zbiorowego zarządzania </w:t>
      </w:r>
      <w:r>
        <w:t xml:space="preserve"> ministrowi właściwemu do spraw kultury i ochrony dziedzictwa narodowego oraz ministrowi właściwemu do spraw finansów publicznych.</w:t>
      </w:r>
    </w:p>
    <w:p w14:paraId="22FCA581" w14:textId="41CD0620" w:rsidR="00AE27F0" w:rsidRPr="00182333" w:rsidRDefault="00AE27F0" w:rsidP="00AE27F0">
      <w:pPr>
        <w:pStyle w:val="ZUSTzmustartykuempunktem"/>
      </w:pPr>
      <w:r>
        <w:t>6</w:t>
      </w:r>
      <w:r w:rsidRPr="00182333">
        <w:t>. Jeżeli organizacje zbiorowego zarządzania nie zawarły porozumienia w</w:t>
      </w:r>
      <w:r>
        <w:t> </w:t>
      </w:r>
      <w:r w:rsidRPr="00182333">
        <w:t>sprawie podziału opłat lub porozumienie to zerwały, opłata podlega przekazaniu w</w:t>
      </w:r>
      <w:r>
        <w:t> </w:t>
      </w:r>
      <w:r w:rsidRPr="00182333">
        <w:t>sposób określony przez ministra właściwego do spraw kultury i</w:t>
      </w:r>
      <w:r>
        <w:t> </w:t>
      </w:r>
      <w:r w:rsidRPr="00182333">
        <w:t xml:space="preserve">ochrony dziedzictwa narodowego </w:t>
      </w:r>
      <w:r>
        <w:t xml:space="preserve">w rozporządzeniu, o którym mowa w ust. 6, </w:t>
      </w:r>
      <w:r w:rsidRPr="00182333">
        <w:t>z</w:t>
      </w:r>
      <w:r>
        <w:t> </w:t>
      </w:r>
      <w:r w:rsidRPr="00182333">
        <w:t>uwzględnieniem struktury korzystania z</w:t>
      </w:r>
      <w:r>
        <w:t> </w:t>
      </w:r>
      <w:r w:rsidRPr="00182333">
        <w:t>utworów i</w:t>
      </w:r>
      <w:r>
        <w:t> </w:t>
      </w:r>
      <w:r w:rsidRPr="00182333">
        <w:t xml:space="preserve">artystycznych </w:t>
      </w:r>
      <w:proofErr w:type="spellStart"/>
      <w:r w:rsidRPr="00182333">
        <w:t>wykonań</w:t>
      </w:r>
      <w:proofErr w:type="spellEnd"/>
      <w:r>
        <w:t xml:space="preserve"> oraz </w:t>
      </w:r>
      <w:r w:rsidRPr="000D1A49">
        <w:t>proporcj</w:t>
      </w:r>
      <w:r>
        <w:t>i</w:t>
      </w:r>
      <w:r w:rsidRPr="000D1A49">
        <w:t xml:space="preserve"> udziałów w</w:t>
      </w:r>
      <w:r>
        <w:t> </w:t>
      </w:r>
      <w:r w:rsidRPr="000D1A49">
        <w:t>tej strukturze poszczególnych właściwych organizacji zbiorowego zarządzania</w:t>
      </w:r>
      <w:r w:rsidRPr="00182333">
        <w:t>.</w:t>
      </w:r>
    </w:p>
    <w:p w14:paraId="51660E78" w14:textId="2C85D4A7" w:rsidR="00AE27F0" w:rsidRPr="00182333" w:rsidRDefault="00AE27F0" w:rsidP="00AE27F0">
      <w:pPr>
        <w:pStyle w:val="ZUSTzmustartykuempunktem"/>
      </w:pPr>
      <w:r>
        <w:t>7</w:t>
      </w:r>
      <w:r w:rsidRPr="00182333">
        <w:t>. Minister właściwy do spraw kultury może określić, w</w:t>
      </w:r>
      <w:r>
        <w:t> </w:t>
      </w:r>
      <w:r w:rsidRPr="00182333">
        <w:t xml:space="preserve">drodze rozporządzenia, sposób podziału opłaty między właściwe organizacje zbiorowego zarządzania, biorąc pod </w:t>
      </w:r>
      <w:r w:rsidRPr="00182333">
        <w:lastRenderedPageBreak/>
        <w:t>uwagę strukturę korzystania z</w:t>
      </w:r>
      <w:r>
        <w:t> </w:t>
      </w:r>
      <w:r w:rsidRPr="00182333">
        <w:t>utworów i</w:t>
      </w:r>
      <w:r>
        <w:t> </w:t>
      </w:r>
      <w:r w:rsidRPr="00182333">
        <w:t xml:space="preserve">artystycznych </w:t>
      </w:r>
      <w:proofErr w:type="spellStart"/>
      <w:r w:rsidRPr="00182333">
        <w:t>wykonań</w:t>
      </w:r>
      <w:proofErr w:type="spellEnd"/>
      <w:r w:rsidRPr="00182333">
        <w:t xml:space="preserve"> dla własnego użytku osobistego oraz proporcje udziałów w</w:t>
      </w:r>
      <w:r>
        <w:t> </w:t>
      </w:r>
      <w:r w:rsidRPr="00182333">
        <w:t>tej strukturze poszczególnych właściwych organizacji zbiorowego zarządzania.</w:t>
      </w:r>
    </w:p>
    <w:p w14:paraId="5345EBCE" w14:textId="7157CB7F" w:rsidR="00AE27F0" w:rsidRPr="00182333" w:rsidRDefault="00AE27F0" w:rsidP="00AE27F0">
      <w:pPr>
        <w:pStyle w:val="ZUSTzmustartykuempunktem"/>
      </w:pPr>
      <w:r w:rsidRPr="00182333">
        <w:t>Art. 20g. W</w:t>
      </w:r>
      <w:r>
        <w:t> </w:t>
      </w:r>
      <w:r w:rsidRPr="00182333">
        <w:t>sprawach dotyczących opłat stosuje się odpowiednio przepisy działu III, z</w:t>
      </w:r>
      <w:r>
        <w:t> </w:t>
      </w:r>
      <w:r w:rsidRPr="00182333">
        <w:t>wyłączeniem rozdziałów 6a i</w:t>
      </w:r>
      <w:r>
        <w:t> </w:t>
      </w:r>
      <w:r w:rsidRPr="00182333">
        <w:t>11a oraz działów IV</w:t>
      </w:r>
      <w:r>
        <w:softHyphen/>
      </w:r>
      <w:r>
        <w:noBreakHyphen/>
      </w:r>
      <w:r w:rsidRPr="00182333">
        <w:t>VIIIA ustawy z</w:t>
      </w:r>
      <w:r>
        <w:t> </w:t>
      </w:r>
      <w:r w:rsidRPr="00182333">
        <w:t>dnia 29</w:t>
      </w:r>
      <w:r>
        <w:t> </w:t>
      </w:r>
      <w:r w:rsidRPr="00182333">
        <w:t>sierpnia 1997</w:t>
      </w:r>
      <w:r>
        <w:t> </w:t>
      </w:r>
      <w:r w:rsidRPr="00182333">
        <w:t>r. – Ordynacja podatkowa (Dz.U. z</w:t>
      </w:r>
      <w:r>
        <w:t> </w:t>
      </w:r>
      <w:r w:rsidRPr="00182333">
        <w:t>2020</w:t>
      </w:r>
      <w:r>
        <w:t> </w:t>
      </w:r>
      <w:r w:rsidRPr="00182333">
        <w:t>r.</w:t>
      </w:r>
      <w:r>
        <w:t xml:space="preserve"> poz. </w:t>
      </w:r>
      <w:r w:rsidRPr="00182333">
        <w:t>1325</w:t>
      </w:r>
      <w:r>
        <w:t>, z </w:t>
      </w:r>
      <w:proofErr w:type="spellStart"/>
      <w:r>
        <w:t>późn</w:t>
      </w:r>
      <w:proofErr w:type="spellEnd"/>
      <w:r>
        <w:t>. zm.</w:t>
      </w:r>
      <w:r w:rsidRPr="00AE27F0">
        <w:rPr>
          <w:rStyle w:val="IGindeksgrny"/>
        </w:rPr>
        <w:footnoteReference w:id="5"/>
      </w:r>
      <w:r w:rsidRPr="00AE27F0">
        <w:rPr>
          <w:rStyle w:val="IGindeksgrny"/>
        </w:rPr>
        <w:t>)</w:t>
      </w:r>
      <w:r w:rsidRPr="00182333">
        <w:t>).</w:t>
      </w:r>
    </w:p>
    <w:p w14:paraId="3C74325A" w14:textId="6A70E2DD" w:rsidR="00AE27F0" w:rsidRPr="00182333" w:rsidRDefault="00AE27F0" w:rsidP="00AE27F0">
      <w:pPr>
        <w:pStyle w:val="ZUSTzmustartykuempunktem"/>
      </w:pPr>
      <w:r w:rsidRPr="00182333">
        <w:t>Art. 20h. 1. Minister właściwy do spraw kultury jest organem właściwym w</w:t>
      </w:r>
      <w:r>
        <w:t> </w:t>
      </w:r>
      <w:r w:rsidRPr="00182333">
        <w:t>sprawach dotyczących wydawania objaśnień oraz interpretacji, o</w:t>
      </w:r>
      <w:r>
        <w:t> </w:t>
      </w:r>
      <w:r w:rsidRPr="00182333">
        <w:t>których mowa w</w:t>
      </w:r>
      <w:r>
        <w:t> art. </w:t>
      </w:r>
      <w:r w:rsidRPr="00182333">
        <w:t>33</w:t>
      </w:r>
      <w:r>
        <w:t xml:space="preserve"> i art. </w:t>
      </w:r>
      <w:r w:rsidRPr="00182333">
        <w:t>34</w:t>
      </w:r>
      <w:r>
        <w:t> </w:t>
      </w:r>
      <w:r w:rsidRPr="00182333">
        <w:t>ustawy z</w:t>
      </w:r>
      <w:r>
        <w:t> </w:t>
      </w:r>
      <w:r w:rsidRPr="00182333">
        <w:t>dnia 6</w:t>
      </w:r>
      <w:r>
        <w:t> </w:t>
      </w:r>
      <w:r w:rsidRPr="00182333">
        <w:t>marca 2018</w:t>
      </w:r>
      <w:r>
        <w:t> </w:t>
      </w:r>
      <w:r w:rsidRPr="00182333">
        <w:t>r. – Prawo przedsiębiorców, co do zakresu i</w:t>
      </w:r>
      <w:r>
        <w:t> </w:t>
      </w:r>
      <w:r w:rsidRPr="00182333">
        <w:t>sposobu stosowania przepisów, z</w:t>
      </w:r>
      <w:r>
        <w:t> </w:t>
      </w:r>
      <w:r w:rsidRPr="00182333">
        <w:t xml:space="preserve">których wynika obowiązek </w:t>
      </w:r>
      <w:r>
        <w:t xml:space="preserve">świadczenia </w:t>
      </w:r>
      <w:r w:rsidRPr="00182333">
        <w:t>opłaty.</w:t>
      </w:r>
    </w:p>
    <w:p w14:paraId="50BC6B7B" w14:textId="6EFB31E3" w:rsidR="00AE27F0" w:rsidRPr="00182333" w:rsidRDefault="00AE27F0" w:rsidP="00AE27F0">
      <w:pPr>
        <w:pStyle w:val="ZUSTzmustartykuempunktem"/>
      </w:pPr>
      <w:r w:rsidRPr="00182333">
        <w:t>2. Interpretacje, o</w:t>
      </w:r>
      <w:r>
        <w:t> </w:t>
      </w:r>
      <w:r w:rsidRPr="00182333">
        <w:t>których mowa w</w:t>
      </w:r>
      <w:r>
        <w:t> ust. </w:t>
      </w:r>
      <w:r w:rsidRPr="00182333">
        <w:t>1, mogą być wydane także na wniosek niebędącego przedsiębiorcą podmiotu, na którym ciąży obowiązek opłaty.</w:t>
      </w:r>
    </w:p>
    <w:p w14:paraId="6CA76229" w14:textId="33ACAE4A" w:rsidR="00AE27F0" w:rsidRPr="00182333" w:rsidRDefault="00AE27F0" w:rsidP="00AE27F0">
      <w:pPr>
        <w:pStyle w:val="ZUSTzmustartykuempunktem"/>
      </w:pPr>
      <w:r w:rsidRPr="00182333">
        <w:t>Art. 20i. Minister właściwy do spraw kultury określi, w</w:t>
      </w:r>
      <w:r>
        <w:t> </w:t>
      </w:r>
      <w:r w:rsidRPr="00182333">
        <w:t>drodze rozporządzenia typy urządzeń i</w:t>
      </w:r>
      <w:r>
        <w:t> </w:t>
      </w:r>
      <w:r w:rsidRPr="00182333">
        <w:t>nośników, o</w:t>
      </w:r>
      <w:r>
        <w:t> </w:t>
      </w:r>
      <w:r w:rsidRPr="00182333">
        <w:t>których mowa w</w:t>
      </w:r>
      <w:r>
        <w:t> art. </w:t>
      </w:r>
      <w:r w:rsidRPr="00182333">
        <w:t>20</w:t>
      </w:r>
      <w:r>
        <w:t xml:space="preserve"> ust. </w:t>
      </w:r>
      <w:r w:rsidRPr="00182333">
        <w:t>1</w:t>
      </w:r>
      <w:r>
        <w:t xml:space="preserve"> i </w:t>
      </w:r>
      <w:r w:rsidRPr="00182333">
        <w:t xml:space="preserve">wysokość opłat, </w:t>
      </w:r>
      <w:r w:rsidR="000F1F8C">
        <w:t>kierując się</w:t>
      </w:r>
      <w:r w:rsidRPr="00182333">
        <w:t xml:space="preserve"> </w:t>
      </w:r>
      <w:r>
        <w:t>ustalenia</w:t>
      </w:r>
      <w:r w:rsidR="000F1F8C">
        <w:t>mi</w:t>
      </w:r>
      <w:r>
        <w:t xml:space="preserve"> raportu</w:t>
      </w:r>
      <w:r w:rsidR="000F1F8C">
        <w:t xml:space="preserve"> i </w:t>
      </w:r>
      <w:r w:rsidR="00E2261D">
        <w:t>biorąc pod uwagę</w:t>
      </w:r>
      <w:r w:rsidR="0053463B">
        <w:t>,</w:t>
      </w:r>
      <w:r w:rsidR="00E2261D">
        <w:t xml:space="preserve"> które z urządzeń wykorzystywane są do dozwolonego użytku</w:t>
      </w:r>
      <w:r w:rsidRPr="00182333">
        <w:t>.</w:t>
      </w:r>
      <w:r>
        <w:t>”</w:t>
      </w:r>
      <w:r w:rsidRPr="00182333">
        <w:t>.</w:t>
      </w:r>
    </w:p>
    <w:p w14:paraId="6C6DBD4C" w14:textId="4C65DFE2" w:rsidR="00AE27F0" w:rsidRPr="00D64F4F" w:rsidRDefault="00AE27F0" w:rsidP="00AE27F0">
      <w:pPr>
        <w:pStyle w:val="ARTartustawynprozporzdzenia"/>
      </w:pPr>
      <w:r w:rsidRPr="00D64F4F">
        <w:rPr>
          <w:rStyle w:val="Ppogrubienie"/>
        </w:rPr>
        <w:t xml:space="preserve">Art. </w:t>
      </w:r>
      <w:del w:id="321" w:author="Autor">
        <w:r w:rsidRPr="00D64F4F" w:rsidDel="009C61CD">
          <w:rPr>
            <w:rStyle w:val="Ppogrubienie"/>
          </w:rPr>
          <w:delText>60</w:delText>
        </w:r>
      </w:del>
      <w:ins w:id="322" w:author="Autor">
        <w:r w:rsidR="009C61CD" w:rsidRPr="00D64F4F">
          <w:rPr>
            <w:rStyle w:val="Ppogrubienie"/>
          </w:rPr>
          <w:t>6</w:t>
        </w:r>
        <w:r w:rsidR="009C61CD">
          <w:rPr>
            <w:rStyle w:val="Ppogrubienie"/>
          </w:rPr>
          <w:t>1</w:t>
        </w:r>
      </w:ins>
      <w:r w:rsidRPr="00D64F4F">
        <w:rPr>
          <w:rStyle w:val="Ppogrubienie"/>
        </w:rPr>
        <w:t>.</w:t>
      </w:r>
      <w:r w:rsidRPr="00D64F4F">
        <w:t xml:space="preserve"> W</w:t>
      </w:r>
      <w:r>
        <w:t> </w:t>
      </w:r>
      <w:r w:rsidRPr="00D64F4F">
        <w:t>ustawie z</w:t>
      </w:r>
      <w:r>
        <w:t> </w:t>
      </w:r>
      <w:r w:rsidRPr="00D64F4F">
        <w:t>dnia 13</w:t>
      </w:r>
      <w:r>
        <w:t> </w:t>
      </w:r>
      <w:r w:rsidRPr="00D64F4F">
        <w:t>października 1998</w:t>
      </w:r>
      <w:r>
        <w:t> </w:t>
      </w:r>
      <w:r w:rsidRPr="00D64F4F">
        <w:t>r. o</w:t>
      </w:r>
      <w:r>
        <w:t> </w:t>
      </w:r>
      <w:r w:rsidRPr="00D64F4F">
        <w:t>systemie ubezpieczeń społecznych (Dz.U. z</w:t>
      </w:r>
      <w:r>
        <w:t> </w:t>
      </w:r>
      <w:r w:rsidRPr="00D64F4F">
        <w:t>2021</w:t>
      </w:r>
      <w:r>
        <w:t> </w:t>
      </w:r>
      <w:r w:rsidRPr="00D64F4F">
        <w:t>r.</w:t>
      </w:r>
      <w:r>
        <w:t xml:space="preserve"> poz. </w:t>
      </w:r>
      <w:r w:rsidRPr="00D64F4F">
        <w:t>423, z</w:t>
      </w:r>
      <w:r>
        <w:t> </w:t>
      </w:r>
      <w:proofErr w:type="spellStart"/>
      <w:r w:rsidRPr="00D64F4F">
        <w:t>późn</w:t>
      </w:r>
      <w:proofErr w:type="spellEnd"/>
      <w:r w:rsidRPr="00D64F4F">
        <w:t>. zm.</w:t>
      </w:r>
      <w:r w:rsidRPr="00AE27F0">
        <w:rPr>
          <w:rStyle w:val="IGindeksgrny"/>
        </w:rPr>
        <w:footnoteReference w:id="6"/>
      </w:r>
      <w:r w:rsidRPr="00AE27F0">
        <w:rPr>
          <w:rStyle w:val="IGindeksgrny"/>
        </w:rPr>
        <w:t>)</w:t>
      </w:r>
      <w:r w:rsidRPr="00D64F4F">
        <w:t xml:space="preserve"> wprowadza się następujące zmiany:</w:t>
      </w:r>
    </w:p>
    <w:p w14:paraId="4903F6EF" w14:textId="7490FE16" w:rsidR="00AE27F0" w:rsidRPr="00D64F4F" w:rsidRDefault="00AE27F0" w:rsidP="00AE27F0">
      <w:pPr>
        <w:pStyle w:val="PKTpunkt"/>
      </w:pPr>
      <w:r w:rsidRPr="00D64F4F">
        <w:t>1)</w:t>
      </w:r>
      <w:r w:rsidRPr="00D64F4F">
        <w:tab/>
        <w:t>w</w:t>
      </w:r>
      <w:r>
        <w:t xml:space="preserve"> art. </w:t>
      </w:r>
      <w:r w:rsidRPr="00D64F4F">
        <w:t>4</w:t>
      </w:r>
      <w:r>
        <w:t xml:space="preserve"> w pkt </w:t>
      </w:r>
      <w:r w:rsidRPr="00D64F4F">
        <w:t>19</w:t>
      </w:r>
      <w:r>
        <w:t> </w:t>
      </w:r>
      <w:r w:rsidRPr="00D64F4F">
        <w:t>kropkę zastępuje się średnikiem i</w:t>
      </w:r>
      <w:r>
        <w:t> </w:t>
      </w:r>
      <w:r w:rsidRPr="00D64F4F">
        <w:t>dodaje się</w:t>
      </w:r>
      <w:r>
        <w:t xml:space="preserve"> pkt </w:t>
      </w:r>
      <w:r w:rsidRPr="00D64F4F">
        <w:t>20</w:t>
      </w:r>
      <w:r>
        <w:t xml:space="preserve"> w </w:t>
      </w:r>
      <w:r w:rsidRPr="00D64F4F">
        <w:t>brzmieniu:</w:t>
      </w:r>
    </w:p>
    <w:p w14:paraId="3824FF13" w14:textId="188C2E26" w:rsidR="00AE27F0" w:rsidRPr="00D64F4F" w:rsidRDefault="00AE27F0" w:rsidP="00AE27F0">
      <w:pPr>
        <w:pStyle w:val="ZPKTzmpktartykuempunktem"/>
      </w:pPr>
      <w:r>
        <w:t>„</w:t>
      </w:r>
      <w:r w:rsidRPr="00D64F4F">
        <w:t>20)</w:t>
      </w:r>
      <w:r w:rsidRPr="00D64F4F">
        <w:tab/>
        <w:t xml:space="preserve">artysta zawodowy </w:t>
      </w:r>
      <w:r>
        <w:noBreakHyphen/>
        <w:t xml:space="preserve"> </w:t>
      </w:r>
      <w:r w:rsidRPr="00D64F4F">
        <w:t>osobę wykonującą zawód artystyczny, której uprawnienia zostały potwierdzone na zasadach określonych w</w:t>
      </w:r>
      <w:r>
        <w:t> </w:t>
      </w:r>
      <w:r w:rsidRPr="00D64F4F">
        <w:t>ustawie z</w:t>
      </w:r>
      <w:r>
        <w:t> </w:t>
      </w:r>
      <w:r w:rsidRPr="00D64F4F">
        <w:t>dnia ….. o</w:t>
      </w:r>
      <w:r>
        <w:t> </w:t>
      </w:r>
      <w:r w:rsidRPr="00D64F4F">
        <w:t>artystach zawodowych (</w:t>
      </w:r>
      <w:r>
        <w:t>Dz. U. poz. </w:t>
      </w:r>
      <w:r w:rsidRPr="00D64F4F">
        <w:t>…);</w:t>
      </w:r>
      <w:r>
        <w:t>”</w:t>
      </w:r>
      <w:r w:rsidRPr="00D64F4F">
        <w:t>;</w:t>
      </w:r>
    </w:p>
    <w:p w14:paraId="7E5A43FB" w14:textId="4DF1E15C" w:rsidR="00AE27F0" w:rsidRPr="00D64F4F" w:rsidRDefault="00AE27F0" w:rsidP="00AE27F0">
      <w:pPr>
        <w:pStyle w:val="PKTpunkt"/>
      </w:pPr>
      <w:r w:rsidRPr="00D64F4F">
        <w:t>2)</w:t>
      </w:r>
      <w:r w:rsidRPr="00D64F4F">
        <w:tab/>
        <w:t>w</w:t>
      </w:r>
      <w:r>
        <w:t xml:space="preserve"> art. </w:t>
      </w:r>
      <w:r w:rsidRPr="00D64F4F">
        <w:t>6:</w:t>
      </w:r>
    </w:p>
    <w:p w14:paraId="67EEEA58" w14:textId="7BD991CC" w:rsidR="00AE27F0" w:rsidRPr="00D64F4F" w:rsidRDefault="00AE27F0" w:rsidP="00AE27F0">
      <w:pPr>
        <w:pStyle w:val="LITlitera"/>
      </w:pPr>
      <w:r w:rsidRPr="00D64F4F">
        <w:t>a)</w:t>
      </w:r>
      <w:r w:rsidRPr="00D64F4F">
        <w:tab/>
        <w:t>w</w:t>
      </w:r>
      <w:r>
        <w:t xml:space="preserve"> ust. </w:t>
      </w:r>
      <w:r w:rsidRPr="00D64F4F">
        <w:t>1</w:t>
      </w:r>
      <w:r>
        <w:t xml:space="preserve"> w pkt </w:t>
      </w:r>
      <w:r w:rsidRPr="00D64F4F">
        <w:t>23</w:t>
      </w:r>
      <w:r>
        <w:t> </w:t>
      </w:r>
      <w:r w:rsidRPr="00D64F4F">
        <w:t>kropkę zastępuję się średnikiem i</w:t>
      </w:r>
      <w:r>
        <w:t> </w:t>
      </w:r>
      <w:r w:rsidRPr="00D64F4F">
        <w:t>dodaje się</w:t>
      </w:r>
      <w:r>
        <w:t xml:space="preserve"> pkt </w:t>
      </w:r>
      <w:r w:rsidRPr="00D64F4F">
        <w:t>24</w:t>
      </w:r>
      <w:r>
        <w:t xml:space="preserve"> w </w:t>
      </w:r>
      <w:r w:rsidRPr="00D64F4F">
        <w:t>brzmieniu:</w:t>
      </w:r>
    </w:p>
    <w:p w14:paraId="53A11D0A" w14:textId="409DDAEC" w:rsidR="00AE27F0" w:rsidRPr="00D64F4F" w:rsidRDefault="00AE27F0" w:rsidP="00AE27F0">
      <w:pPr>
        <w:pStyle w:val="ZLITPKTzmpktliter"/>
      </w:pPr>
      <w:r>
        <w:t>„</w:t>
      </w:r>
      <w:r w:rsidRPr="00D64F4F">
        <w:t>24)</w:t>
      </w:r>
      <w:r w:rsidRPr="00D64F4F">
        <w:tab/>
        <w:t>artystami zawodowymi.</w:t>
      </w:r>
      <w:r>
        <w:t>”</w:t>
      </w:r>
      <w:r w:rsidR="00B26AB5">
        <w:t>,</w:t>
      </w:r>
    </w:p>
    <w:p w14:paraId="66E3F820" w14:textId="2C36BF1E" w:rsidR="00AE27F0" w:rsidRPr="00D64F4F" w:rsidRDefault="00AE27F0" w:rsidP="00AE27F0">
      <w:pPr>
        <w:pStyle w:val="LITlitera"/>
      </w:pPr>
      <w:r w:rsidRPr="00D64F4F">
        <w:t>b)</w:t>
      </w:r>
      <w:r w:rsidRPr="00D64F4F">
        <w:tab/>
        <w:t>po</w:t>
      </w:r>
      <w:r>
        <w:t xml:space="preserve"> ust. </w:t>
      </w:r>
      <w:r w:rsidRPr="00D64F4F">
        <w:t>4c dodaje się</w:t>
      </w:r>
      <w:r>
        <w:t xml:space="preserve"> ust. </w:t>
      </w:r>
      <w:r w:rsidRPr="00D64F4F">
        <w:t>4d w</w:t>
      </w:r>
      <w:r>
        <w:t> </w:t>
      </w:r>
      <w:r w:rsidRPr="00D64F4F">
        <w:t>brzmieniu:</w:t>
      </w:r>
    </w:p>
    <w:p w14:paraId="52B2C841" w14:textId="3506A825" w:rsidR="00AE27F0" w:rsidRPr="00D64F4F" w:rsidRDefault="00AE27F0" w:rsidP="00AE27F0">
      <w:pPr>
        <w:pStyle w:val="ZLITUSTzmustliter"/>
      </w:pPr>
      <w:r>
        <w:t>„</w:t>
      </w:r>
      <w:r w:rsidRPr="00D64F4F">
        <w:t xml:space="preserve">4d. </w:t>
      </w:r>
      <w:r>
        <w:t>„</w:t>
      </w:r>
      <w:r w:rsidRPr="00D64F4F">
        <w:t>Artyści zawodowi, którzy umowy zlecenia albo umowy o</w:t>
      </w:r>
      <w:r>
        <w:t> </w:t>
      </w:r>
      <w:r w:rsidRPr="00D64F4F">
        <w:t>świadczenie usług zawierają w</w:t>
      </w:r>
      <w:r>
        <w:t> </w:t>
      </w:r>
      <w:r w:rsidRPr="00D64F4F">
        <w:t xml:space="preserve">ramach prowadzonej działalności artystycznej lub twórczej nie </w:t>
      </w:r>
      <w:r w:rsidRPr="00D64F4F">
        <w:lastRenderedPageBreak/>
        <w:t>podlegają ubezpieczeniom emerytalnemu i</w:t>
      </w:r>
      <w:r>
        <w:t> </w:t>
      </w:r>
      <w:r w:rsidRPr="00D64F4F">
        <w:t>rentowym, jeżeli opłacają  swoje składki z</w:t>
      </w:r>
      <w:r>
        <w:t> </w:t>
      </w:r>
      <w:r w:rsidRPr="00D64F4F">
        <w:t>tytułu, o</w:t>
      </w:r>
      <w:r>
        <w:t> </w:t>
      </w:r>
      <w:r w:rsidRPr="00D64F4F">
        <w:t>którym mowa w</w:t>
      </w:r>
      <w:r>
        <w:t> art. </w:t>
      </w:r>
      <w:r w:rsidRPr="00D64F4F">
        <w:t>6</w:t>
      </w:r>
      <w:r>
        <w:t xml:space="preserve"> ust. </w:t>
      </w:r>
      <w:r w:rsidRPr="00D64F4F">
        <w:t>1</w:t>
      </w:r>
      <w:r>
        <w:t xml:space="preserve"> pkt </w:t>
      </w:r>
      <w:r w:rsidRPr="00D64F4F">
        <w:t>24.</w:t>
      </w:r>
      <w:r>
        <w:t>”</w:t>
      </w:r>
      <w:r w:rsidRPr="00D64F4F">
        <w:t>;</w:t>
      </w:r>
    </w:p>
    <w:p w14:paraId="2FB93D48" w14:textId="0FAEBDDF" w:rsidR="00AE27F0" w:rsidRPr="00D64F4F" w:rsidRDefault="00AE27F0" w:rsidP="00AE27F0">
      <w:pPr>
        <w:pStyle w:val="PKTpunkt"/>
      </w:pPr>
      <w:r w:rsidRPr="00D64F4F">
        <w:t>3)</w:t>
      </w:r>
      <w:r w:rsidRPr="00D64F4F">
        <w:tab/>
        <w:t>w</w:t>
      </w:r>
      <w:r>
        <w:t xml:space="preserve"> art. </w:t>
      </w:r>
      <w:r w:rsidRPr="00D64F4F">
        <w:t>8:</w:t>
      </w:r>
    </w:p>
    <w:p w14:paraId="7070BA8F" w14:textId="0765788B" w:rsidR="00AE27F0" w:rsidRPr="00D64F4F" w:rsidRDefault="00AE27F0" w:rsidP="00AE27F0">
      <w:pPr>
        <w:pStyle w:val="LITlitera"/>
      </w:pPr>
      <w:r w:rsidRPr="00D64F4F">
        <w:t>a)</w:t>
      </w:r>
      <w:r w:rsidRPr="00D64F4F">
        <w:tab/>
        <w:t>w</w:t>
      </w:r>
      <w:r>
        <w:t xml:space="preserve"> ust. </w:t>
      </w:r>
      <w:r w:rsidRPr="00D64F4F">
        <w:t>6</w:t>
      </w:r>
      <w:r>
        <w:t> </w:t>
      </w:r>
      <w:r w:rsidRPr="00D64F4F">
        <w:t>uchyla się</w:t>
      </w:r>
      <w:r>
        <w:t xml:space="preserve"> pkt </w:t>
      </w:r>
      <w:r w:rsidRPr="00D64F4F">
        <w:t>2,</w:t>
      </w:r>
    </w:p>
    <w:p w14:paraId="2FB20420" w14:textId="316DFC77" w:rsidR="00AE27F0" w:rsidRPr="00D64F4F" w:rsidRDefault="00AE27F0" w:rsidP="00AE27F0">
      <w:pPr>
        <w:pStyle w:val="LITlitera"/>
      </w:pPr>
      <w:r w:rsidRPr="00D64F4F">
        <w:t>b)</w:t>
      </w:r>
      <w:r w:rsidRPr="00D64F4F">
        <w:tab/>
        <w:t>uchyla się</w:t>
      </w:r>
      <w:r>
        <w:t xml:space="preserve"> ust. </w:t>
      </w:r>
      <w:r w:rsidRPr="00D64F4F">
        <w:t>7</w:t>
      </w:r>
      <w:r>
        <w:noBreakHyphen/>
      </w:r>
      <w:r w:rsidRPr="00D64F4F">
        <w:softHyphen/>
        <w:t>10;</w:t>
      </w:r>
    </w:p>
    <w:p w14:paraId="5B5502FC" w14:textId="28941222" w:rsidR="00AE27F0" w:rsidRPr="00D64F4F" w:rsidRDefault="00AE27F0" w:rsidP="00AE27F0">
      <w:pPr>
        <w:pStyle w:val="PKTpunkt"/>
      </w:pPr>
      <w:r w:rsidRPr="00D64F4F">
        <w:t>4)</w:t>
      </w:r>
      <w:r w:rsidRPr="00D64F4F">
        <w:tab/>
        <w:t>w</w:t>
      </w:r>
      <w:r>
        <w:t xml:space="preserve"> art. </w:t>
      </w:r>
      <w:r w:rsidRPr="00D64F4F">
        <w:t>9:</w:t>
      </w:r>
    </w:p>
    <w:p w14:paraId="676062B3" w14:textId="77777777" w:rsidR="00AE27F0" w:rsidRPr="00D64F4F" w:rsidRDefault="00AE27F0" w:rsidP="00AE27F0">
      <w:pPr>
        <w:pStyle w:val="LITlitera"/>
      </w:pPr>
      <w:r w:rsidRPr="00D64F4F">
        <w:t>a)</w:t>
      </w:r>
      <w:r w:rsidRPr="00D64F4F">
        <w:tab/>
        <w:t>ust. 6a otrzymuje brzmienie:</w:t>
      </w:r>
    </w:p>
    <w:p w14:paraId="77B74F1B" w14:textId="2AD6C81C" w:rsidR="00AE27F0" w:rsidRPr="00D64F4F" w:rsidRDefault="00AE27F0" w:rsidP="00AE27F0">
      <w:pPr>
        <w:pStyle w:val="ZLITUSTzmustliter"/>
      </w:pPr>
      <w:r>
        <w:t>„</w:t>
      </w:r>
      <w:r w:rsidRPr="00D64F4F">
        <w:t>6a. Osoby, o</w:t>
      </w:r>
      <w:r>
        <w:t> </w:t>
      </w:r>
      <w:r w:rsidRPr="00D64F4F">
        <w:t>których mowa w</w:t>
      </w:r>
      <w:r>
        <w:t> art. </w:t>
      </w:r>
      <w:r w:rsidRPr="00D64F4F">
        <w:t>6</w:t>
      </w:r>
      <w:r>
        <w:t xml:space="preserve"> ust. </w:t>
      </w:r>
      <w:r w:rsidRPr="00D64F4F">
        <w:t>1</w:t>
      </w:r>
      <w:r>
        <w:t xml:space="preserve"> pkt </w:t>
      </w:r>
      <w:r w:rsidRPr="00D64F4F">
        <w:t>9, 9a, 9b, 11, 12</w:t>
      </w:r>
      <w:r>
        <w:t xml:space="preserve"> i </w:t>
      </w:r>
      <w:r w:rsidRPr="00D64F4F">
        <w:t>24</w:t>
      </w:r>
      <w:r>
        <w:t> </w:t>
      </w:r>
      <w:r w:rsidRPr="00D64F4F">
        <w:t>obowiązkowo podlegają ubezpieczeniom emerytalnemu i</w:t>
      </w:r>
      <w:r>
        <w:t> </w:t>
      </w:r>
      <w:r w:rsidRPr="00D64F4F">
        <w:t>rentowym, jeżeli nie mają innych tytułów rodzących obowiązek ubezpieczeń społecznych.</w:t>
      </w:r>
      <w:r>
        <w:t>”</w:t>
      </w:r>
      <w:r w:rsidRPr="00D64F4F">
        <w:t>,</w:t>
      </w:r>
    </w:p>
    <w:p w14:paraId="4E62B618" w14:textId="541BE3EA" w:rsidR="00AE27F0" w:rsidRPr="00D64F4F" w:rsidRDefault="00AE27F0" w:rsidP="00AE27F0">
      <w:pPr>
        <w:pStyle w:val="LITlitera"/>
      </w:pPr>
      <w:r w:rsidRPr="00D64F4F">
        <w:t>b)</w:t>
      </w:r>
      <w:r w:rsidRPr="00D64F4F">
        <w:tab/>
        <w:t>ust. 8</w:t>
      </w:r>
      <w:r>
        <w:t> </w:t>
      </w:r>
      <w:r w:rsidRPr="00D64F4F">
        <w:t>otrzymuje brzmienie:</w:t>
      </w:r>
    </w:p>
    <w:p w14:paraId="3BF09727" w14:textId="22B465FF" w:rsidR="00AE27F0" w:rsidRPr="00D64F4F" w:rsidRDefault="00AE27F0" w:rsidP="00AE27F0">
      <w:pPr>
        <w:pStyle w:val="ZLITUSTzmustliter"/>
      </w:pPr>
      <w:r>
        <w:t>„</w:t>
      </w:r>
      <w:r w:rsidRPr="00D64F4F">
        <w:t>8. Osoby pozostające w</w:t>
      </w:r>
      <w:r>
        <w:t> </w:t>
      </w:r>
      <w:r w:rsidRPr="00D64F4F">
        <w:t>stosunku służby, spełniające jednocześnie warunki do podlegania ubezpieczeniom emerytalnemu i</w:t>
      </w:r>
      <w:r>
        <w:t> </w:t>
      </w:r>
      <w:r w:rsidRPr="00D64F4F">
        <w:t>rentowym z</w:t>
      </w:r>
      <w:r>
        <w:t> </w:t>
      </w:r>
      <w:r w:rsidRPr="00D64F4F">
        <w:t>tytułów, o</w:t>
      </w:r>
      <w:r>
        <w:t> </w:t>
      </w:r>
      <w:r w:rsidRPr="00D64F4F">
        <w:t xml:space="preserve">których mowa </w:t>
      </w:r>
      <w:r w:rsidR="00665290" w:rsidRPr="00665290">
        <w:t>w art. 6 ust. 1 pkt 2, 4–6, 10 i 24</w:t>
      </w:r>
      <w:r w:rsidRPr="00D64F4F">
        <w:t xml:space="preserve">, mogą być dobrowolnie objęte tymi ubezpieczeniami na swój wniosek. </w:t>
      </w:r>
      <w:r>
        <w:t>„</w:t>
      </w:r>
      <w:r w:rsidRPr="00D64F4F">
        <w:t>;</w:t>
      </w:r>
    </w:p>
    <w:p w14:paraId="17E3843E" w14:textId="6B50E5AD" w:rsidR="00AE27F0" w:rsidRPr="00D64F4F" w:rsidRDefault="00AE27F0" w:rsidP="00AE27F0">
      <w:pPr>
        <w:pStyle w:val="PKTpunkt"/>
      </w:pPr>
      <w:r w:rsidRPr="00D64F4F">
        <w:t>5)</w:t>
      </w:r>
      <w:r w:rsidRPr="00D64F4F">
        <w:tab/>
        <w:t>w</w:t>
      </w:r>
      <w:r>
        <w:t xml:space="preserve"> art. </w:t>
      </w:r>
      <w:r w:rsidRPr="00D64F4F">
        <w:t>11</w:t>
      </w:r>
      <w:r>
        <w:t xml:space="preserve"> ust. </w:t>
      </w:r>
      <w:r w:rsidRPr="00D64F4F">
        <w:t>2</w:t>
      </w:r>
      <w:r>
        <w:t> </w:t>
      </w:r>
      <w:r w:rsidRPr="00D64F4F">
        <w:t>otrzymuje brzmienie:</w:t>
      </w:r>
    </w:p>
    <w:p w14:paraId="0E550688" w14:textId="7D2A287D" w:rsidR="00AE27F0" w:rsidRPr="00D64F4F" w:rsidRDefault="00AE27F0" w:rsidP="00AE27F0">
      <w:pPr>
        <w:pStyle w:val="ZUSTzmustartykuempunktem"/>
      </w:pPr>
      <w:r>
        <w:t>„</w:t>
      </w:r>
      <w:r w:rsidRPr="00D64F4F">
        <w:t>2. Dobrowolnie ubezpieczeniu chorobowemu podlegają na swój wniosek osoby objęte obowiązkowo ubezpieczeniami emerytalnym i</w:t>
      </w:r>
      <w:r>
        <w:t> </w:t>
      </w:r>
      <w:r w:rsidRPr="00D64F4F">
        <w:t>rentowymi, wymienione w</w:t>
      </w:r>
      <w:r>
        <w:t> art. </w:t>
      </w:r>
      <w:r w:rsidRPr="00D64F4F">
        <w:t>6</w:t>
      </w:r>
      <w:r>
        <w:t xml:space="preserve"> ust. </w:t>
      </w:r>
      <w:r w:rsidRPr="00D64F4F">
        <w:t>1</w:t>
      </w:r>
      <w:r>
        <w:t xml:space="preserve"> pkt </w:t>
      </w:r>
      <w:r w:rsidRPr="00D64F4F">
        <w:t>2, 4</w:t>
      </w:r>
      <w:r>
        <w:noBreakHyphen/>
      </w:r>
      <w:r w:rsidRPr="00D64F4F">
        <w:t>5a, 7b, 8, 10</w:t>
      </w:r>
      <w:r>
        <w:t xml:space="preserve"> i </w:t>
      </w:r>
      <w:r w:rsidRPr="00D64F4F">
        <w:t>24.</w:t>
      </w:r>
      <w:r>
        <w:t>”</w:t>
      </w:r>
      <w:r w:rsidRPr="00D64F4F">
        <w:t>;</w:t>
      </w:r>
    </w:p>
    <w:p w14:paraId="6EE8583C" w14:textId="247C752D" w:rsidR="00AE27F0" w:rsidRPr="00D64F4F" w:rsidRDefault="00AE27F0" w:rsidP="00AE27F0">
      <w:pPr>
        <w:pStyle w:val="PKTpunkt"/>
      </w:pPr>
      <w:r w:rsidRPr="00D64F4F">
        <w:t>6)</w:t>
      </w:r>
      <w:r w:rsidRPr="00D64F4F">
        <w:tab/>
        <w:t>w</w:t>
      </w:r>
      <w:r>
        <w:t xml:space="preserve"> art. </w:t>
      </w:r>
      <w:r w:rsidRPr="00D64F4F">
        <w:t>13</w:t>
      </w:r>
      <w:r>
        <w:t xml:space="preserve"> w pkt </w:t>
      </w:r>
      <w:r w:rsidRPr="00D64F4F">
        <w:t>18</w:t>
      </w:r>
      <w:r>
        <w:t> </w:t>
      </w:r>
      <w:r w:rsidRPr="00D64F4F">
        <w:t>kropkę zastępuje się średnikiem i</w:t>
      </w:r>
      <w:r>
        <w:t> </w:t>
      </w:r>
      <w:r w:rsidRPr="00D64F4F">
        <w:t>dodaje się</w:t>
      </w:r>
      <w:r>
        <w:t xml:space="preserve"> pkt </w:t>
      </w:r>
      <w:r w:rsidRPr="00D64F4F">
        <w:t>19</w:t>
      </w:r>
      <w:r>
        <w:t xml:space="preserve"> w </w:t>
      </w:r>
      <w:r w:rsidRPr="00D64F4F">
        <w:t>brzmieniu:</w:t>
      </w:r>
    </w:p>
    <w:p w14:paraId="628DE4EA" w14:textId="51049911" w:rsidR="00AE27F0" w:rsidRPr="00D64F4F" w:rsidRDefault="00AE27F0" w:rsidP="00AE27F0">
      <w:pPr>
        <w:pStyle w:val="ZPKTzmpktartykuempunktem"/>
      </w:pPr>
      <w:r>
        <w:t>„</w:t>
      </w:r>
      <w:r w:rsidRPr="00D64F4F">
        <w:t>19)</w:t>
      </w:r>
      <w:r w:rsidRPr="00D64F4F">
        <w:tab/>
        <w:t>artyści zawodowi, w</w:t>
      </w:r>
      <w:r>
        <w:t> </w:t>
      </w:r>
      <w:r w:rsidRPr="00D64F4F">
        <w:t>okresie w</w:t>
      </w:r>
      <w:r>
        <w:t> </w:t>
      </w:r>
      <w:r w:rsidRPr="00D64F4F">
        <w:t>którym uprawnienia artysty zawodowego są potwierdzone albo przedłużone zgodnie z</w:t>
      </w:r>
      <w:r>
        <w:t> </w:t>
      </w:r>
      <w:r w:rsidRPr="00D64F4F">
        <w:t>wydaną decyzją, z</w:t>
      </w:r>
      <w:r>
        <w:t> </w:t>
      </w:r>
      <w:r w:rsidRPr="00D64F4F">
        <w:t>wyłączeniem okresu, na który uprawnienia artysty zawodowego zostały zawieszone na podstawie</w:t>
      </w:r>
      <w:r>
        <w:t xml:space="preserve"> art. </w:t>
      </w:r>
      <w:r w:rsidRPr="00D64F4F">
        <w:t>30</w:t>
      </w:r>
      <w:r>
        <w:t> </w:t>
      </w:r>
      <w:r w:rsidRPr="00D64F4F">
        <w:t>ustawy z</w:t>
      </w:r>
      <w:r>
        <w:t> </w:t>
      </w:r>
      <w:r w:rsidRPr="00D64F4F">
        <w:t>dnia … o</w:t>
      </w:r>
      <w:r>
        <w:t> </w:t>
      </w:r>
      <w:r w:rsidRPr="00D64F4F">
        <w:t>artystach zawodowych;</w:t>
      </w:r>
      <w:r>
        <w:t>”</w:t>
      </w:r>
      <w:r w:rsidRPr="00D64F4F">
        <w:t>;</w:t>
      </w:r>
    </w:p>
    <w:p w14:paraId="7893CD3B" w14:textId="781E9CE8" w:rsidR="00AE27F0" w:rsidRPr="00D64F4F" w:rsidRDefault="00AE27F0" w:rsidP="00AE27F0">
      <w:pPr>
        <w:pStyle w:val="PKTpunkt"/>
      </w:pPr>
      <w:r w:rsidRPr="00D64F4F">
        <w:t>7)</w:t>
      </w:r>
      <w:r w:rsidRPr="00D64F4F">
        <w:tab/>
        <w:t>w</w:t>
      </w:r>
      <w:r>
        <w:t xml:space="preserve"> art. </w:t>
      </w:r>
      <w:r w:rsidRPr="00D64F4F">
        <w:t>16</w:t>
      </w:r>
      <w:r>
        <w:t> </w:t>
      </w:r>
      <w:r w:rsidRPr="00D64F4F">
        <w:t>po</w:t>
      </w:r>
      <w:r>
        <w:t xml:space="preserve"> ust. </w:t>
      </w:r>
      <w:r w:rsidRPr="00D64F4F">
        <w:t>4</w:t>
      </w:r>
      <w:r>
        <w:t> </w:t>
      </w:r>
      <w:r w:rsidRPr="00D64F4F">
        <w:t>dodaje się</w:t>
      </w:r>
      <w:r>
        <w:t xml:space="preserve"> ust. </w:t>
      </w:r>
      <w:r w:rsidRPr="00D64F4F">
        <w:t>4a w</w:t>
      </w:r>
      <w:r>
        <w:t> </w:t>
      </w:r>
      <w:r w:rsidRPr="00D64F4F">
        <w:t>brzmieniu:</w:t>
      </w:r>
    </w:p>
    <w:p w14:paraId="593543AC" w14:textId="1C524EE7" w:rsidR="00AE27F0" w:rsidRPr="00D64F4F" w:rsidRDefault="00AE27F0" w:rsidP="00E55D16">
      <w:pPr>
        <w:pStyle w:val="ZUSTzmustartykuempunktem"/>
      </w:pPr>
      <w:r>
        <w:t>„</w:t>
      </w:r>
      <w:r w:rsidRPr="00D64F4F">
        <w:t>4a. Składki na ubezpieczenia emerytalne, rentowe, chorobowe i</w:t>
      </w:r>
      <w:r>
        <w:t> </w:t>
      </w:r>
      <w:r w:rsidRPr="00D64F4F">
        <w:t>wypadkowe osób, o</w:t>
      </w:r>
      <w:r>
        <w:t> </w:t>
      </w:r>
      <w:r w:rsidRPr="00D64F4F">
        <w:t>których mowa w</w:t>
      </w:r>
      <w:r>
        <w:t> art. </w:t>
      </w:r>
      <w:r w:rsidRPr="00D64F4F">
        <w:t>6</w:t>
      </w:r>
      <w:r>
        <w:t xml:space="preserve"> ust. </w:t>
      </w:r>
      <w:r w:rsidRPr="00D64F4F">
        <w:t>1</w:t>
      </w:r>
      <w:r>
        <w:t xml:space="preserve"> pkt </w:t>
      </w:r>
      <w:r w:rsidRPr="00D64F4F">
        <w:t>24, finansują w</w:t>
      </w:r>
      <w:r>
        <w:t> </w:t>
      </w:r>
      <w:r w:rsidRPr="00D64F4F">
        <w:t>całości ubezpieczeni.</w:t>
      </w:r>
      <w:r>
        <w:t>”</w:t>
      </w:r>
      <w:r w:rsidRPr="00D64F4F">
        <w:t>;</w:t>
      </w:r>
    </w:p>
    <w:p w14:paraId="6B720568" w14:textId="37ECFFDA" w:rsidR="00AE27F0" w:rsidRPr="00D64F4F" w:rsidRDefault="00AE27F0" w:rsidP="00AE27F0">
      <w:pPr>
        <w:pStyle w:val="PKTpunkt"/>
      </w:pPr>
      <w:r w:rsidRPr="00D64F4F">
        <w:t>8)</w:t>
      </w:r>
      <w:r w:rsidRPr="00D64F4F">
        <w:tab/>
        <w:t>w</w:t>
      </w:r>
      <w:r>
        <w:t xml:space="preserve"> art. </w:t>
      </w:r>
      <w:r w:rsidRPr="00D64F4F">
        <w:t>18:</w:t>
      </w:r>
    </w:p>
    <w:p w14:paraId="10466484" w14:textId="1AFA64AE" w:rsidR="00AE27F0" w:rsidRPr="00D64F4F" w:rsidRDefault="00AE27F0" w:rsidP="00AE27F0">
      <w:pPr>
        <w:pStyle w:val="LITlitera"/>
      </w:pPr>
      <w:r w:rsidRPr="00D64F4F">
        <w:t>a)</w:t>
      </w:r>
      <w:r w:rsidRPr="00D64F4F">
        <w:tab/>
        <w:t>w</w:t>
      </w:r>
      <w:r>
        <w:t xml:space="preserve"> ust. </w:t>
      </w:r>
      <w:r w:rsidRPr="00D64F4F">
        <w:t>4</w:t>
      </w:r>
      <w:r>
        <w:t> </w:t>
      </w:r>
      <w:r w:rsidRPr="00D64F4F">
        <w:t>po</w:t>
      </w:r>
      <w:r>
        <w:t xml:space="preserve"> pkt </w:t>
      </w:r>
      <w:r w:rsidRPr="00D64F4F">
        <w:t>5a dodaje się</w:t>
      </w:r>
      <w:r>
        <w:t xml:space="preserve"> pkt </w:t>
      </w:r>
      <w:r w:rsidRPr="00D64F4F">
        <w:t>5b w</w:t>
      </w:r>
      <w:r>
        <w:t> </w:t>
      </w:r>
      <w:r w:rsidRPr="00D64F4F">
        <w:t>brzmieniu:</w:t>
      </w:r>
    </w:p>
    <w:p w14:paraId="778AC7A2" w14:textId="13DA9EE6" w:rsidR="00AE27F0" w:rsidRPr="00D64F4F" w:rsidRDefault="00AE27F0" w:rsidP="00E55D16">
      <w:pPr>
        <w:pStyle w:val="ZLITPKTzmpktliter"/>
      </w:pPr>
      <w:r>
        <w:t>„</w:t>
      </w:r>
      <w:r w:rsidRPr="00D64F4F">
        <w:t>5b)</w:t>
      </w:r>
      <w:r w:rsidRPr="00D64F4F">
        <w:tab/>
        <w:t>artystów zawodowych – stanowi kwota minimalnego wynagrodzenia, z</w:t>
      </w:r>
      <w:r>
        <w:t> </w:t>
      </w:r>
      <w:r w:rsidRPr="00D64F4F">
        <w:t>zastrzeżeniem</w:t>
      </w:r>
      <w:r>
        <w:t xml:space="preserve"> ust. </w:t>
      </w:r>
      <w:r w:rsidRPr="00D64F4F">
        <w:t>9</w:t>
      </w:r>
      <w:r>
        <w:t xml:space="preserve"> i </w:t>
      </w:r>
      <w:r w:rsidRPr="00D64F4F">
        <w:t>10,</w:t>
      </w:r>
      <w:r>
        <w:t>”</w:t>
      </w:r>
      <w:r w:rsidRPr="00D64F4F">
        <w:t>,</w:t>
      </w:r>
    </w:p>
    <w:p w14:paraId="22198E16" w14:textId="6FF80A14" w:rsidR="00AE27F0" w:rsidRPr="00D64F4F" w:rsidRDefault="00AE27F0" w:rsidP="00AE27F0">
      <w:pPr>
        <w:pStyle w:val="LITlitera"/>
      </w:pPr>
      <w:r w:rsidRPr="00D64F4F">
        <w:t>b)</w:t>
      </w:r>
      <w:r w:rsidRPr="00D64F4F">
        <w:tab/>
        <w:t>po</w:t>
      </w:r>
      <w:r>
        <w:t xml:space="preserve"> ust. </w:t>
      </w:r>
      <w:r w:rsidRPr="00D64F4F">
        <w:t>11</w:t>
      </w:r>
      <w:r>
        <w:t> </w:t>
      </w:r>
      <w:r w:rsidRPr="00D64F4F">
        <w:t>dodaje się</w:t>
      </w:r>
      <w:r>
        <w:t xml:space="preserve"> ust. </w:t>
      </w:r>
      <w:r w:rsidRPr="00D64F4F">
        <w:t>11a w</w:t>
      </w:r>
      <w:r>
        <w:t> </w:t>
      </w:r>
      <w:r w:rsidRPr="00D64F4F">
        <w:t>brzmieniu:</w:t>
      </w:r>
    </w:p>
    <w:p w14:paraId="496C9BC3" w14:textId="5895BE28" w:rsidR="00AE27F0" w:rsidRPr="00D64F4F" w:rsidRDefault="00AE27F0" w:rsidP="00AE27F0">
      <w:pPr>
        <w:pStyle w:val="ZLITUSTzmustliter"/>
      </w:pPr>
      <w:r>
        <w:lastRenderedPageBreak/>
        <w:t>„</w:t>
      </w:r>
      <w:r w:rsidRPr="00D64F4F">
        <w:t>11a. Na wniosek ubezpieczonego, o</w:t>
      </w:r>
      <w:r>
        <w:t> </w:t>
      </w:r>
      <w:r w:rsidRPr="00D64F4F">
        <w:t>którym mowa w</w:t>
      </w:r>
      <w:r>
        <w:t> art. </w:t>
      </w:r>
      <w:r w:rsidRPr="00D64F4F">
        <w:t>6</w:t>
      </w:r>
      <w:r>
        <w:t xml:space="preserve"> ust. </w:t>
      </w:r>
      <w:r w:rsidRPr="00D64F4F">
        <w:t>1</w:t>
      </w:r>
      <w:r>
        <w:t xml:space="preserve"> pkt </w:t>
      </w:r>
      <w:r w:rsidRPr="00D64F4F">
        <w:t>24, podstawa wymiaru może być wyższa niż określona w</w:t>
      </w:r>
      <w:r>
        <w:t> ust. </w:t>
      </w:r>
      <w:r w:rsidRPr="00D64F4F">
        <w:t>4</w:t>
      </w:r>
      <w:r>
        <w:t xml:space="preserve"> pkt </w:t>
      </w:r>
      <w:r w:rsidRPr="00D64F4F">
        <w:t>5b. Składkę od podstawy wymiaru w</w:t>
      </w:r>
      <w:r>
        <w:t> </w:t>
      </w:r>
      <w:r w:rsidRPr="00D64F4F">
        <w:t>części przewyższającej kwotę minimalnego wynagrodzenia finansują artyści zawodowi.</w:t>
      </w:r>
      <w:r>
        <w:t>”</w:t>
      </w:r>
      <w:r w:rsidRPr="00D64F4F">
        <w:t>;</w:t>
      </w:r>
    </w:p>
    <w:p w14:paraId="66A06366" w14:textId="3A57C2DA" w:rsidR="00AE27F0" w:rsidRPr="00D64F4F" w:rsidRDefault="00AE27F0" w:rsidP="00AE27F0">
      <w:pPr>
        <w:pStyle w:val="PKTpunkt"/>
      </w:pPr>
      <w:r w:rsidRPr="00D64F4F">
        <w:t>9)</w:t>
      </w:r>
      <w:r w:rsidRPr="00D64F4F">
        <w:tab/>
        <w:t>w</w:t>
      </w:r>
      <w:r>
        <w:t xml:space="preserve"> art. </w:t>
      </w:r>
      <w:r w:rsidRPr="00D64F4F">
        <w:t>24</w:t>
      </w:r>
      <w:r>
        <w:t> </w:t>
      </w:r>
      <w:r w:rsidRPr="00D64F4F">
        <w:t>po</w:t>
      </w:r>
      <w:r>
        <w:t xml:space="preserve"> ust. </w:t>
      </w:r>
      <w:r w:rsidRPr="00D64F4F">
        <w:t>8e dodaje się</w:t>
      </w:r>
      <w:r>
        <w:t xml:space="preserve"> ust. </w:t>
      </w:r>
      <w:r w:rsidRPr="00D64F4F">
        <w:t>8f–8h w</w:t>
      </w:r>
      <w:r>
        <w:t> </w:t>
      </w:r>
      <w:r w:rsidRPr="00D64F4F">
        <w:t>brzmieniu:</w:t>
      </w:r>
    </w:p>
    <w:p w14:paraId="32123EE9" w14:textId="1BB5FED9" w:rsidR="00AE27F0" w:rsidRPr="00D64F4F" w:rsidRDefault="00AE27F0" w:rsidP="00AE27F0">
      <w:pPr>
        <w:pStyle w:val="ZUSTzmustartykuempunktem"/>
      </w:pPr>
      <w:r>
        <w:t>„</w:t>
      </w:r>
      <w:r w:rsidRPr="00D64F4F">
        <w:t>8f. Na złożony w</w:t>
      </w:r>
      <w:r>
        <w:t> </w:t>
      </w:r>
      <w:r w:rsidRPr="00D64F4F">
        <w:t>formie elektronicznej wniosek Dyrektora Polskiej Izby Artystów, nienależnie przyznana Dopłata, o</w:t>
      </w:r>
      <w:r>
        <w:t> </w:t>
      </w:r>
      <w:r w:rsidRPr="00D64F4F">
        <w:t>której mowa w</w:t>
      </w:r>
      <w:r>
        <w:t> art. </w:t>
      </w:r>
      <w:r w:rsidRPr="00D64F4F">
        <w:t>46</w:t>
      </w:r>
      <w:r>
        <w:t> </w:t>
      </w:r>
      <w:r w:rsidRPr="00D64F4F">
        <w:t>ustawy z</w:t>
      </w:r>
      <w:r>
        <w:t> </w:t>
      </w:r>
      <w:r w:rsidRPr="00D64F4F">
        <w:t>dnia … o</w:t>
      </w:r>
      <w:r>
        <w:t> </w:t>
      </w:r>
      <w:r w:rsidRPr="00D64F4F">
        <w:t>artystach zawodowych, podlega potrąceniu z</w:t>
      </w:r>
      <w:r>
        <w:t> </w:t>
      </w:r>
      <w:r w:rsidRPr="00D64F4F">
        <w:t xml:space="preserve">nienależnie opłaconych składek. </w:t>
      </w:r>
    </w:p>
    <w:p w14:paraId="010437FB" w14:textId="423B13A2" w:rsidR="00AE27F0" w:rsidRPr="00D64F4F" w:rsidRDefault="00AE27F0" w:rsidP="00AE27F0">
      <w:pPr>
        <w:pStyle w:val="ZUSTzmustartykuempunktem"/>
      </w:pPr>
      <w:r w:rsidRPr="00D64F4F">
        <w:t>8g. Zakład informuje płatnika składek o</w:t>
      </w:r>
      <w:r>
        <w:t> </w:t>
      </w:r>
      <w:r w:rsidRPr="00D64F4F">
        <w:t>dokonaniu potrącenia, o</w:t>
      </w:r>
      <w:r>
        <w:t> </w:t>
      </w:r>
      <w:r w:rsidRPr="00D64F4F">
        <w:t>którym mowa w</w:t>
      </w:r>
      <w:r>
        <w:t> ust. </w:t>
      </w:r>
      <w:r w:rsidRPr="00D64F4F">
        <w:t xml:space="preserve">8f. </w:t>
      </w:r>
    </w:p>
    <w:p w14:paraId="19E448AA" w14:textId="52C47CE9" w:rsidR="00AE27F0" w:rsidRPr="00D64F4F" w:rsidRDefault="00AE27F0" w:rsidP="00AE27F0">
      <w:pPr>
        <w:pStyle w:val="ZUSTzmustartykuempunktem"/>
      </w:pPr>
      <w:r w:rsidRPr="00D64F4F">
        <w:t>8h. W</w:t>
      </w:r>
      <w:r>
        <w:t> </w:t>
      </w:r>
      <w:r w:rsidRPr="00D64F4F">
        <w:t>przypadku braku możliwości dokonania potrącenia, o</w:t>
      </w:r>
      <w:r>
        <w:t> </w:t>
      </w:r>
      <w:r w:rsidRPr="00D64F4F">
        <w:t>którym mowa w</w:t>
      </w:r>
      <w:r>
        <w:t> ust. </w:t>
      </w:r>
      <w:r w:rsidRPr="00D64F4F">
        <w:t>8f, Zakład informuje o</w:t>
      </w:r>
      <w:r>
        <w:t> </w:t>
      </w:r>
      <w:r w:rsidRPr="00D64F4F">
        <w:t>tym Dyrektora Polskiej Izby Artystów w</w:t>
      </w:r>
      <w:r>
        <w:t> </w:t>
      </w:r>
      <w:r w:rsidRPr="00D64F4F">
        <w:t>formie elektronicznej.</w:t>
      </w:r>
      <w:r>
        <w:t>”</w:t>
      </w:r>
      <w:r w:rsidRPr="00D64F4F">
        <w:t>;</w:t>
      </w:r>
    </w:p>
    <w:p w14:paraId="65C4693D" w14:textId="1652A58A" w:rsidR="00AE27F0" w:rsidRPr="00D64F4F" w:rsidRDefault="00AE27F0" w:rsidP="00AE27F0">
      <w:pPr>
        <w:pStyle w:val="PKTpunkt"/>
      </w:pPr>
      <w:r w:rsidRPr="00D64F4F">
        <w:t>10)</w:t>
      </w:r>
      <w:r w:rsidRPr="00D64F4F">
        <w:tab/>
        <w:t>w</w:t>
      </w:r>
      <w:r>
        <w:t xml:space="preserve"> art. </w:t>
      </w:r>
      <w:r w:rsidRPr="00D64F4F">
        <w:t>36:</w:t>
      </w:r>
    </w:p>
    <w:p w14:paraId="3B063971" w14:textId="20FDCA96" w:rsidR="00AE27F0" w:rsidRPr="00D64F4F" w:rsidRDefault="00AE27F0" w:rsidP="00AE27F0">
      <w:pPr>
        <w:pStyle w:val="LITlitera"/>
      </w:pPr>
      <w:r w:rsidRPr="00D64F4F">
        <w:t>a)</w:t>
      </w:r>
      <w:r w:rsidRPr="00D64F4F">
        <w:tab/>
        <w:t>ust. 3</w:t>
      </w:r>
      <w:r>
        <w:t> </w:t>
      </w:r>
      <w:r w:rsidRPr="00D64F4F">
        <w:t>otrzymuje brzmienie:</w:t>
      </w:r>
    </w:p>
    <w:p w14:paraId="78D671F9" w14:textId="47583083" w:rsidR="00AE27F0" w:rsidRPr="00D64F4F" w:rsidRDefault="00AE27F0" w:rsidP="00AE27F0">
      <w:pPr>
        <w:pStyle w:val="ZLITUSTzmustliter"/>
      </w:pPr>
      <w:r>
        <w:t>„</w:t>
      </w:r>
      <w:r w:rsidRPr="00D64F4F">
        <w:t>3. Obowiązek zgłoszenia do ubezpieczeń społecznych osób, o</w:t>
      </w:r>
      <w:r>
        <w:t> </w:t>
      </w:r>
      <w:r w:rsidRPr="00D64F4F">
        <w:t>których mowa w</w:t>
      </w:r>
      <w:r>
        <w:t> art. </w:t>
      </w:r>
      <w:r w:rsidRPr="00D64F4F">
        <w:t>6</w:t>
      </w:r>
      <w:r>
        <w:t xml:space="preserve"> ust. </w:t>
      </w:r>
      <w:r w:rsidRPr="00D64F4F">
        <w:t>1</w:t>
      </w:r>
      <w:r>
        <w:t xml:space="preserve"> pkt </w:t>
      </w:r>
      <w:r w:rsidRPr="00D64F4F">
        <w:t>5, 10</w:t>
      </w:r>
      <w:r>
        <w:t xml:space="preserve"> i </w:t>
      </w:r>
      <w:r w:rsidRPr="00D64F4F">
        <w:t>24, z</w:t>
      </w:r>
      <w:r>
        <w:t> </w:t>
      </w:r>
      <w:r w:rsidRPr="00D64F4F">
        <w:t>zastrzeżeniem</w:t>
      </w:r>
      <w:r>
        <w:t xml:space="preserve"> ust. </w:t>
      </w:r>
      <w:r w:rsidRPr="00D64F4F">
        <w:t>2, należy do tych osób.</w:t>
      </w:r>
      <w:r>
        <w:t>”</w:t>
      </w:r>
      <w:r w:rsidRPr="00D64F4F">
        <w:t>,</w:t>
      </w:r>
    </w:p>
    <w:p w14:paraId="55DF5A10" w14:textId="77777777" w:rsidR="00AE27F0" w:rsidRPr="00D64F4F" w:rsidRDefault="00AE27F0" w:rsidP="00AE27F0">
      <w:pPr>
        <w:pStyle w:val="LITlitera"/>
      </w:pPr>
      <w:r w:rsidRPr="00D64F4F">
        <w:t>b)</w:t>
      </w:r>
      <w:r w:rsidRPr="00D64F4F">
        <w:tab/>
        <w:t>ust. 4a otrzymuje brzmienie:</w:t>
      </w:r>
    </w:p>
    <w:p w14:paraId="748EF459" w14:textId="60EEBD6E" w:rsidR="00AE27F0" w:rsidRPr="00D64F4F" w:rsidRDefault="00AE27F0" w:rsidP="00AE27F0">
      <w:pPr>
        <w:pStyle w:val="ZLITUSTzmustliter"/>
      </w:pPr>
      <w:r>
        <w:t>„</w:t>
      </w:r>
      <w:r w:rsidRPr="00D64F4F">
        <w:t>4a. Zgłoszeń, o</w:t>
      </w:r>
      <w:r>
        <w:t> </w:t>
      </w:r>
      <w:r w:rsidRPr="00D64F4F">
        <w:t>których mowa w</w:t>
      </w:r>
      <w:r>
        <w:t> ust. </w:t>
      </w:r>
      <w:r w:rsidRPr="00D64F4F">
        <w:t>3, artyści zawodowi dokonują w</w:t>
      </w:r>
      <w:r>
        <w:t> </w:t>
      </w:r>
      <w:r w:rsidRPr="00D64F4F">
        <w:t>ciągu 7</w:t>
      </w:r>
      <w:r>
        <w:t> </w:t>
      </w:r>
      <w:r w:rsidRPr="00D64F4F">
        <w:t>dni od dnia otrzymania decyzji potwierdzającej uprawnienia artysty zawodowego.</w:t>
      </w:r>
      <w:r>
        <w:t>”</w:t>
      </w:r>
      <w:r w:rsidRPr="00D64F4F">
        <w:t>;</w:t>
      </w:r>
    </w:p>
    <w:p w14:paraId="2B40E0B0" w14:textId="4C0085CB" w:rsidR="00AE27F0" w:rsidRPr="00D64F4F" w:rsidRDefault="00AE27F0" w:rsidP="00AE27F0">
      <w:pPr>
        <w:pStyle w:val="PKTpunkt"/>
      </w:pPr>
      <w:r w:rsidRPr="00D64F4F">
        <w:t>11)</w:t>
      </w:r>
      <w:r w:rsidRPr="00D64F4F">
        <w:tab/>
        <w:t>po</w:t>
      </w:r>
      <w:r>
        <w:t xml:space="preserve"> art. </w:t>
      </w:r>
      <w:r w:rsidRPr="00D64F4F">
        <w:t>36a dodaje się</w:t>
      </w:r>
      <w:r>
        <w:t xml:space="preserve"> art. </w:t>
      </w:r>
      <w:r w:rsidRPr="00D64F4F">
        <w:t>36ab w</w:t>
      </w:r>
      <w:r>
        <w:t> </w:t>
      </w:r>
      <w:r w:rsidRPr="00D64F4F">
        <w:t>brzmieniu:</w:t>
      </w:r>
    </w:p>
    <w:p w14:paraId="72F87835" w14:textId="78DEE68F" w:rsidR="00AE27F0" w:rsidRPr="00D64F4F" w:rsidRDefault="00AE27F0" w:rsidP="00AE27F0">
      <w:pPr>
        <w:pStyle w:val="ZARTzmartartykuempunktem"/>
      </w:pPr>
      <w:r>
        <w:t>„</w:t>
      </w:r>
      <w:r w:rsidRPr="00D64F4F">
        <w:t>Art. 36ab. Przepis</w:t>
      </w:r>
      <w:r>
        <w:t xml:space="preserve"> art. </w:t>
      </w:r>
      <w:r w:rsidRPr="00D64F4F">
        <w:t xml:space="preserve">36a stosuje się odpowiednio do zawieszenia </w:t>
      </w:r>
      <w:del w:id="323" w:author="Autor">
        <w:r w:rsidRPr="00D64F4F" w:rsidDel="00E91B4A">
          <w:delText xml:space="preserve">działalności </w:delText>
        </w:r>
      </w:del>
      <w:ins w:id="324" w:author="Autor">
        <w:r w:rsidR="00E91B4A">
          <w:t xml:space="preserve">uprawnień </w:t>
        </w:r>
      </w:ins>
      <w:r w:rsidRPr="00D64F4F">
        <w:t>przez artystów zawodowych na podstawie</w:t>
      </w:r>
      <w:r>
        <w:t xml:space="preserve"> art. </w:t>
      </w:r>
      <w:r w:rsidRPr="00D64F4F">
        <w:t>30</w:t>
      </w:r>
      <w:r>
        <w:t> </w:t>
      </w:r>
      <w:r w:rsidRPr="00D64F4F">
        <w:t>ustawy z</w:t>
      </w:r>
      <w:r>
        <w:t> </w:t>
      </w:r>
      <w:r w:rsidRPr="00D64F4F">
        <w:t>dnia … o</w:t>
      </w:r>
      <w:r>
        <w:t> </w:t>
      </w:r>
      <w:r w:rsidRPr="00D64F4F">
        <w:t>artystach zawodowych.</w:t>
      </w:r>
      <w:r>
        <w:t>”</w:t>
      </w:r>
      <w:r w:rsidRPr="00D64F4F">
        <w:t>;</w:t>
      </w:r>
    </w:p>
    <w:p w14:paraId="412872E7" w14:textId="26B8A0C8" w:rsidR="00AE27F0" w:rsidRPr="00D64F4F" w:rsidRDefault="00AE27F0" w:rsidP="00AE27F0">
      <w:pPr>
        <w:pStyle w:val="PKTpunkt"/>
      </w:pPr>
      <w:r w:rsidRPr="00D64F4F">
        <w:t>12)</w:t>
      </w:r>
      <w:r w:rsidRPr="00D64F4F">
        <w:tab/>
        <w:t>w</w:t>
      </w:r>
      <w:r>
        <w:t xml:space="preserve"> art. </w:t>
      </w:r>
      <w:r w:rsidRPr="00D64F4F">
        <w:t>47:</w:t>
      </w:r>
    </w:p>
    <w:p w14:paraId="47CCE641" w14:textId="7BACC881" w:rsidR="00AE27F0" w:rsidRPr="00D64F4F" w:rsidRDefault="00AE27F0" w:rsidP="00AE27F0">
      <w:pPr>
        <w:pStyle w:val="LITlitera"/>
      </w:pPr>
      <w:r w:rsidRPr="00D64F4F">
        <w:t>a)</w:t>
      </w:r>
      <w:r w:rsidRPr="00D64F4F">
        <w:tab/>
        <w:t>w</w:t>
      </w:r>
      <w:r>
        <w:t xml:space="preserve"> ust. </w:t>
      </w:r>
      <w:r w:rsidRPr="00D64F4F">
        <w:t>1</w:t>
      </w:r>
      <w:r>
        <w:t> </w:t>
      </w:r>
      <w:r w:rsidRPr="00D64F4F">
        <w:t xml:space="preserve">we wprowadzeniu do wyliczenia skreśla się wyrazy </w:t>
      </w:r>
      <w:r>
        <w:t>„</w:t>
      </w:r>
      <w:r w:rsidRPr="00D64F4F">
        <w:t xml:space="preserve"> ,z zastrzeżeniem</w:t>
      </w:r>
      <w:r>
        <w:t xml:space="preserve"> ust. </w:t>
      </w:r>
      <w:r w:rsidRPr="00D64F4F">
        <w:t>1a.</w:t>
      </w:r>
      <w:r w:rsidR="001B6210">
        <w:t>"</w:t>
      </w:r>
      <w:r w:rsidR="00922BC6">
        <w:t>,</w:t>
      </w:r>
    </w:p>
    <w:p w14:paraId="1AAA1964" w14:textId="311346DD" w:rsidR="00AE27F0" w:rsidRPr="00D64F4F" w:rsidRDefault="00AE27F0" w:rsidP="00AE27F0">
      <w:pPr>
        <w:pStyle w:val="LITlitera"/>
      </w:pPr>
      <w:r w:rsidRPr="00D64F4F">
        <w:t>b)</w:t>
      </w:r>
      <w:r w:rsidRPr="00D64F4F">
        <w:tab/>
        <w:t>uchyla się</w:t>
      </w:r>
      <w:r>
        <w:t xml:space="preserve"> ust. </w:t>
      </w:r>
      <w:r w:rsidRPr="00D64F4F">
        <w:t>1a,</w:t>
      </w:r>
    </w:p>
    <w:p w14:paraId="0A9CD9A3" w14:textId="630BC211" w:rsidR="00AE27F0" w:rsidRPr="00D64F4F" w:rsidRDefault="00AE27F0" w:rsidP="00AE27F0">
      <w:pPr>
        <w:pStyle w:val="LITlitera"/>
      </w:pPr>
      <w:r w:rsidRPr="00D64F4F">
        <w:t>c)</w:t>
      </w:r>
      <w:r w:rsidRPr="00D64F4F">
        <w:tab/>
        <w:t>po</w:t>
      </w:r>
      <w:r>
        <w:t xml:space="preserve"> ust. </w:t>
      </w:r>
      <w:r w:rsidRPr="00D64F4F">
        <w:t>2d dodaje się</w:t>
      </w:r>
      <w:r>
        <w:t xml:space="preserve"> ust. </w:t>
      </w:r>
      <w:r w:rsidRPr="00D64F4F">
        <w:t>2da w</w:t>
      </w:r>
      <w:r>
        <w:t> </w:t>
      </w:r>
      <w:r w:rsidRPr="00D64F4F">
        <w:t>brzmieniu:</w:t>
      </w:r>
    </w:p>
    <w:p w14:paraId="3E56008E" w14:textId="0F3A4389" w:rsidR="00AE27F0" w:rsidRPr="00D64F4F" w:rsidRDefault="00AE27F0" w:rsidP="00AE27F0">
      <w:pPr>
        <w:pStyle w:val="ZLITUSTzmustliter"/>
      </w:pPr>
      <w:r>
        <w:t>„</w:t>
      </w:r>
      <w:r w:rsidRPr="00D64F4F">
        <w:t>2da. Artyści zawodowi opłacający składki wyłącznie za siebie są zwolnieni z</w:t>
      </w:r>
      <w:r>
        <w:t> </w:t>
      </w:r>
      <w:r w:rsidRPr="00D64F4F">
        <w:t>obowiązku składania deklaracji rozliczeniowej za kolejny miesiąc, jeżeli w</w:t>
      </w:r>
      <w:r>
        <w:t> </w:t>
      </w:r>
      <w:r w:rsidRPr="00D64F4F">
        <w:t xml:space="preserve">ostatnio złożonej deklaracji rozliczeniowej zadeklarowały do podstawy wymiaru </w:t>
      </w:r>
      <w:r w:rsidRPr="00D64F4F">
        <w:lastRenderedPageBreak/>
        <w:t>składek na ubezpieczenia społeczne i</w:t>
      </w:r>
      <w:r>
        <w:t> </w:t>
      </w:r>
      <w:r w:rsidRPr="00D64F4F">
        <w:t>zdrowotne – kwotę w</w:t>
      </w:r>
      <w:r>
        <w:t> </w:t>
      </w:r>
      <w:r w:rsidRPr="00D64F4F">
        <w:t>wysokości określonej w</w:t>
      </w:r>
      <w:r>
        <w:t> art. </w:t>
      </w:r>
      <w:r w:rsidRPr="00D64F4F">
        <w:t>18</w:t>
      </w:r>
      <w:r>
        <w:t xml:space="preserve"> ust. </w:t>
      </w:r>
      <w:r w:rsidRPr="00D64F4F">
        <w:t>4</w:t>
      </w:r>
      <w:r>
        <w:t xml:space="preserve"> pkt </w:t>
      </w:r>
      <w:r w:rsidRPr="00D64F4F">
        <w:t>5b.</w:t>
      </w:r>
      <w:r>
        <w:t>”</w:t>
      </w:r>
      <w:r w:rsidRPr="00D64F4F">
        <w:t>;</w:t>
      </w:r>
    </w:p>
    <w:p w14:paraId="04602639" w14:textId="7539228F" w:rsidR="00AE27F0" w:rsidRPr="00D64F4F" w:rsidRDefault="00AE27F0" w:rsidP="00AE27F0">
      <w:pPr>
        <w:pStyle w:val="PKTpunkt"/>
      </w:pPr>
      <w:r w:rsidRPr="00D64F4F">
        <w:t>1</w:t>
      </w:r>
      <w:r w:rsidR="005B6E30">
        <w:t>3</w:t>
      </w:r>
      <w:r w:rsidRPr="00D64F4F">
        <w:t>)</w:t>
      </w:r>
      <w:r w:rsidRPr="00D64F4F">
        <w:tab/>
        <w:t>w</w:t>
      </w:r>
      <w:r>
        <w:t xml:space="preserve"> art. </w:t>
      </w:r>
      <w:r w:rsidRPr="00D64F4F">
        <w:t>50:</w:t>
      </w:r>
    </w:p>
    <w:p w14:paraId="77A71BFD" w14:textId="198E9B8F" w:rsidR="00AE27F0" w:rsidRPr="00D64F4F" w:rsidRDefault="00AE27F0" w:rsidP="00AE27F0">
      <w:pPr>
        <w:pStyle w:val="LITlitera"/>
      </w:pPr>
      <w:r w:rsidRPr="00D64F4F">
        <w:t>a)</w:t>
      </w:r>
      <w:r w:rsidRPr="00D64F4F">
        <w:tab/>
        <w:t>po</w:t>
      </w:r>
      <w:r>
        <w:t xml:space="preserve"> ust. </w:t>
      </w:r>
      <w:r w:rsidRPr="00D64F4F">
        <w:t>3f dodaje się</w:t>
      </w:r>
      <w:r>
        <w:t xml:space="preserve"> ust. </w:t>
      </w:r>
      <w:r w:rsidRPr="00D64F4F">
        <w:t>3g w</w:t>
      </w:r>
      <w:r>
        <w:t> </w:t>
      </w:r>
      <w:r w:rsidRPr="00D64F4F">
        <w:t>brzmieniu:</w:t>
      </w:r>
    </w:p>
    <w:p w14:paraId="60E9BD75" w14:textId="607BD6F1" w:rsidR="00AE27F0" w:rsidRPr="00D64F4F" w:rsidRDefault="00AE27F0" w:rsidP="00AE27F0">
      <w:pPr>
        <w:pStyle w:val="ZLITUSTzmustliter"/>
      </w:pPr>
      <w:r>
        <w:t>„</w:t>
      </w:r>
      <w:r w:rsidRPr="00D64F4F">
        <w:t>3g. Dane zgromadzone na koncie ubezpieczonego, o</w:t>
      </w:r>
      <w:r>
        <w:t> </w:t>
      </w:r>
      <w:r w:rsidRPr="00D64F4F">
        <w:t>których mowa w</w:t>
      </w:r>
      <w:r>
        <w:t> art. </w:t>
      </w:r>
      <w:r w:rsidRPr="00D64F4F">
        <w:t>40, i</w:t>
      </w:r>
      <w:r>
        <w:t> </w:t>
      </w:r>
      <w:r w:rsidRPr="00D64F4F">
        <w:t>na koncie płatnika składek, o</w:t>
      </w:r>
      <w:r>
        <w:t> </w:t>
      </w:r>
      <w:r w:rsidRPr="00D64F4F">
        <w:t>których mowa w</w:t>
      </w:r>
      <w:r>
        <w:t> art. </w:t>
      </w:r>
      <w:r w:rsidRPr="00D64F4F">
        <w:t>45, mogą być udostępniane Polskiej Izbie Artystów w</w:t>
      </w:r>
      <w:r>
        <w:t> </w:t>
      </w:r>
      <w:r w:rsidRPr="00D64F4F">
        <w:t>zakresie artystów zawodowych ubiegających się o</w:t>
      </w:r>
      <w:r>
        <w:t> </w:t>
      </w:r>
      <w:r w:rsidRPr="00D64F4F">
        <w:t>przyznanie Dopłaty, o</w:t>
      </w:r>
      <w:r>
        <w:t> </w:t>
      </w:r>
      <w:r w:rsidRPr="00D64F4F">
        <w:t>której mowa w</w:t>
      </w:r>
      <w:r>
        <w:t> art. </w:t>
      </w:r>
      <w:r w:rsidRPr="00D64F4F">
        <w:t>41</w:t>
      </w:r>
      <w:r>
        <w:t> </w:t>
      </w:r>
      <w:r w:rsidRPr="00D64F4F">
        <w:t>ustawy z</w:t>
      </w:r>
      <w:r>
        <w:t> </w:t>
      </w:r>
      <w:r w:rsidRPr="00D64F4F">
        <w:t>dnia …. o</w:t>
      </w:r>
      <w:r>
        <w:t> </w:t>
      </w:r>
      <w:r w:rsidRPr="00D64F4F">
        <w:t>artystach zawodowych i</w:t>
      </w:r>
      <w:r>
        <w:t> </w:t>
      </w:r>
      <w:r w:rsidRPr="00D64F4F">
        <w:t>korzystających z</w:t>
      </w:r>
      <w:r>
        <w:t> </w:t>
      </w:r>
      <w:r w:rsidRPr="00D64F4F">
        <w:t>tej Dopłaty, z</w:t>
      </w:r>
      <w:r>
        <w:t> </w:t>
      </w:r>
      <w:r w:rsidRPr="00D64F4F">
        <w:t>uwzględnieniem przepisów dotyczących ochrony danych osobowych.</w:t>
      </w:r>
      <w:r>
        <w:t>”</w:t>
      </w:r>
      <w:r w:rsidRPr="00D64F4F">
        <w:t>,</w:t>
      </w:r>
    </w:p>
    <w:p w14:paraId="021617C9" w14:textId="539B10FD" w:rsidR="00AE27F0" w:rsidRPr="00D64F4F" w:rsidRDefault="00AE27F0" w:rsidP="00AE27F0">
      <w:pPr>
        <w:pStyle w:val="LITlitera"/>
      </w:pPr>
      <w:r w:rsidRPr="00D64F4F">
        <w:t>b)</w:t>
      </w:r>
      <w:r w:rsidRPr="00D64F4F">
        <w:tab/>
        <w:t>dodaje się</w:t>
      </w:r>
      <w:r>
        <w:t xml:space="preserve"> ust. </w:t>
      </w:r>
      <w:r w:rsidRPr="00D64F4F">
        <w:t>25</w:t>
      </w:r>
      <w:r>
        <w:t xml:space="preserve"> w </w:t>
      </w:r>
      <w:r w:rsidRPr="00D64F4F">
        <w:t>brzmieniu:</w:t>
      </w:r>
    </w:p>
    <w:p w14:paraId="249B2B2D" w14:textId="4D11A27F" w:rsidR="00AE27F0" w:rsidRPr="00D64F4F" w:rsidRDefault="00AE27F0" w:rsidP="00AE27F0">
      <w:pPr>
        <w:pStyle w:val="ZLITUSTzmustliter"/>
      </w:pPr>
      <w:r>
        <w:t>„</w:t>
      </w:r>
      <w:r w:rsidRPr="00D64F4F">
        <w:t xml:space="preserve">25. </w:t>
      </w:r>
      <w:r>
        <w:t>„</w:t>
      </w:r>
      <w:r w:rsidRPr="00D64F4F">
        <w:t>Zakład udziela bezpłatnie, na wniosek Polskiej Izby Artystów, o</w:t>
      </w:r>
      <w:r>
        <w:t> </w:t>
      </w:r>
      <w:r w:rsidRPr="00D64F4F">
        <w:t>ile jest w jego posiadaniu, wykaz zawierający dane wskazanych artystów zawodowych ubiegających się o</w:t>
      </w:r>
      <w:r>
        <w:t> </w:t>
      </w:r>
      <w:r w:rsidRPr="00D64F4F">
        <w:t>przyznanie Dopłaty, o</w:t>
      </w:r>
      <w:r>
        <w:t> </w:t>
      </w:r>
      <w:r w:rsidRPr="00D64F4F">
        <w:t>której mowa w</w:t>
      </w:r>
      <w:r>
        <w:t> art. </w:t>
      </w:r>
      <w:r w:rsidRPr="00D64F4F">
        <w:t>41</w:t>
      </w:r>
      <w:r>
        <w:t> </w:t>
      </w:r>
      <w:r w:rsidRPr="00D64F4F">
        <w:t>ustawy z</w:t>
      </w:r>
      <w:r>
        <w:t> </w:t>
      </w:r>
      <w:r w:rsidRPr="00D64F4F">
        <w:t>dnia …. o</w:t>
      </w:r>
      <w:r>
        <w:t> </w:t>
      </w:r>
      <w:r w:rsidRPr="00D64F4F">
        <w:t>artystach zawodowych  i</w:t>
      </w:r>
      <w:r>
        <w:t> </w:t>
      </w:r>
      <w:r w:rsidRPr="00D64F4F">
        <w:t>korzystających z</w:t>
      </w:r>
      <w:r>
        <w:t> </w:t>
      </w:r>
      <w:r w:rsidRPr="00D64F4F">
        <w:t>tej Dopłaty, obejmujące:</w:t>
      </w:r>
    </w:p>
    <w:p w14:paraId="6FD416D1" w14:textId="77777777" w:rsidR="00AE27F0" w:rsidRPr="00D64F4F" w:rsidRDefault="00AE27F0" w:rsidP="00AE27F0">
      <w:pPr>
        <w:pStyle w:val="ZLITPKTzmpktliter"/>
      </w:pPr>
      <w:r w:rsidRPr="00D64F4F">
        <w:t>1)</w:t>
      </w:r>
      <w:r w:rsidRPr="00D64F4F">
        <w:tab/>
        <w:t>dane dotyczące ubezpieczonych:</w:t>
      </w:r>
    </w:p>
    <w:p w14:paraId="367C4CFB" w14:textId="160EF8D4" w:rsidR="00AE27F0" w:rsidRPr="00D64F4F" w:rsidRDefault="00AE27F0" w:rsidP="00AE27F0">
      <w:pPr>
        <w:pStyle w:val="ZLITLITwPKTzmlitwpktliter"/>
      </w:pPr>
      <w:r w:rsidRPr="00D64F4F">
        <w:t>a)</w:t>
      </w:r>
      <w:r w:rsidRPr="00D64F4F">
        <w:tab/>
        <w:t>imię i</w:t>
      </w:r>
      <w:r>
        <w:t> </w:t>
      </w:r>
      <w:r w:rsidRPr="00D64F4F">
        <w:t>nazwisko,</w:t>
      </w:r>
    </w:p>
    <w:p w14:paraId="59A2192A" w14:textId="11943A49" w:rsidR="00AE27F0" w:rsidRPr="00D64F4F" w:rsidRDefault="00AE27F0" w:rsidP="00AE27F0">
      <w:pPr>
        <w:pStyle w:val="ZLITLITwPKTzmlitwpktliter"/>
      </w:pPr>
      <w:r w:rsidRPr="00D64F4F">
        <w:t>b)</w:t>
      </w:r>
      <w:r w:rsidRPr="00D64F4F">
        <w:tab/>
        <w:t>numer PESEL, a</w:t>
      </w:r>
      <w:r>
        <w:t> </w:t>
      </w:r>
      <w:r w:rsidRPr="00D64F4F">
        <w:t>w</w:t>
      </w:r>
      <w:r>
        <w:t> </w:t>
      </w:r>
      <w:r w:rsidRPr="00D64F4F">
        <w:t>razie gdy nie nadano numeru PESEL – serię i</w:t>
      </w:r>
      <w:r>
        <w:t> </w:t>
      </w:r>
      <w:r w:rsidRPr="00D64F4F">
        <w:t>numer dokumentu potwierdzającego tożsamość oraz datę urodzenia,</w:t>
      </w:r>
    </w:p>
    <w:p w14:paraId="3AAC543F" w14:textId="77777777" w:rsidR="00AE27F0" w:rsidRPr="00D64F4F" w:rsidRDefault="00AE27F0" w:rsidP="00AE27F0">
      <w:pPr>
        <w:pStyle w:val="ZLITLITwPKTzmlitwpktliter"/>
      </w:pPr>
      <w:r w:rsidRPr="00D64F4F">
        <w:t>c)</w:t>
      </w:r>
      <w:r w:rsidRPr="00D64F4F">
        <w:tab/>
        <w:t xml:space="preserve">datę powstania obowiązku ubezpieczeń społecznych lub ubezpieczenia zdrowotnego, </w:t>
      </w:r>
    </w:p>
    <w:p w14:paraId="0028D5A0" w14:textId="00F4EBEA" w:rsidR="00AE27F0" w:rsidRPr="00D64F4F" w:rsidRDefault="00AE27F0" w:rsidP="00AE27F0">
      <w:pPr>
        <w:pStyle w:val="ZLITLITwPKTzmlitwpktliter"/>
      </w:pPr>
      <w:r w:rsidRPr="00D64F4F">
        <w:t>d)</w:t>
      </w:r>
      <w:r w:rsidRPr="00D64F4F">
        <w:tab/>
        <w:t>datę wyrejestrowania z</w:t>
      </w:r>
      <w:r>
        <w:t> </w:t>
      </w:r>
      <w:r w:rsidRPr="00D64F4F">
        <w:t>ubezpieczeń społecznych lub z</w:t>
      </w:r>
      <w:r>
        <w:t> </w:t>
      </w:r>
      <w:r w:rsidRPr="00D64F4F">
        <w:t>ubezpieczenia zdrowotnego,</w:t>
      </w:r>
    </w:p>
    <w:p w14:paraId="3997FB58" w14:textId="3E74158C" w:rsidR="00AE27F0" w:rsidRPr="00D64F4F" w:rsidRDefault="00AE27F0" w:rsidP="00AE27F0">
      <w:pPr>
        <w:pStyle w:val="ZLITLITwPKTzmlitwpktliter"/>
      </w:pPr>
      <w:r w:rsidRPr="00D64F4F">
        <w:t>e)</w:t>
      </w:r>
      <w:r w:rsidRPr="00D64F4F">
        <w:tab/>
        <w:t>kod i</w:t>
      </w:r>
      <w:r>
        <w:t> </w:t>
      </w:r>
      <w:r w:rsidRPr="00D64F4F">
        <w:t>nazwę tytułu ubezpieczenia,</w:t>
      </w:r>
    </w:p>
    <w:p w14:paraId="16923CDC" w14:textId="77777777" w:rsidR="00AE27F0" w:rsidRPr="00D64F4F" w:rsidRDefault="00AE27F0" w:rsidP="00AE27F0">
      <w:pPr>
        <w:pStyle w:val="ZLITLITwPKTzmlitwpktliter"/>
      </w:pPr>
      <w:r w:rsidRPr="00D64F4F">
        <w:t>f)</w:t>
      </w:r>
      <w:r w:rsidRPr="00D64F4F">
        <w:tab/>
        <w:t>numer rachunku składkowego,</w:t>
      </w:r>
    </w:p>
    <w:p w14:paraId="03357647" w14:textId="77777777" w:rsidR="00AE27F0" w:rsidRPr="00D64F4F" w:rsidRDefault="00AE27F0" w:rsidP="00AE27F0">
      <w:pPr>
        <w:pStyle w:val="ZLITPKTzmpktliter"/>
      </w:pPr>
      <w:r w:rsidRPr="00D64F4F">
        <w:t>2)</w:t>
      </w:r>
      <w:r w:rsidRPr="00D64F4F">
        <w:tab/>
        <w:t>dane dotyczące płatników składek:</w:t>
      </w:r>
    </w:p>
    <w:p w14:paraId="350737AB" w14:textId="67025EA4" w:rsidR="00AE27F0" w:rsidRPr="00D64F4F" w:rsidRDefault="00AE27F0" w:rsidP="00AE27F0">
      <w:pPr>
        <w:pStyle w:val="ZLITLITwPKTzmlitwpktliter"/>
      </w:pPr>
      <w:r w:rsidRPr="00D64F4F">
        <w:t>a)</w:t>
      </w:r>
      <w:r w:rsidRPr="00D64F4F">
        <w:tab/>
        <w:t>numer NIP, a</w:t>
      </w:r>
      <w:r>
        <w:t> </w:t>
      </w:r>
      <w:r w:rsidRPr="00D64F4F">
        <w:t>jeżeli płatnikowi składek nie nadano tego numeru – numer PESEL lub serię i</w:t>
      </w:r>
      <w:r>
        <w:t> </w:t>
      </w:r>
      <w:r w:rsidRPr="00D64F4F">
        <w:t>numer dowodu osobistego albo paszportu,</w:t>
      </w:r>
    </w:p>
    <w:p w14:paraId="70EF6599" w14:textId="69B230A2" w:rsidR="00AE27F0" w:rsidRPr="00D64F4F" w:rsidRDefault="00AE27F0" w:rsidP="00AE27F0">
      <w:pPr>
        <w:pStyle w:val="ZLITLITwPKTzmlitwpktliter"/>
      </w:pPr>
      <w:r w:rsidRPr="00D64F4F">
        <w:t>b)</w:t>
      </w:r>
      <w:r w:rsidRPr="00D64F4F">
        <w:tab/>
        <w:t>nazwę skróconą lub imię i</w:t>
      </w:r>
      <w:r>
        <w:t> </w:t>
      </w:r>
      <w:r w:rsidRPr="00D64F4F">
        <w:t>nazwisko płatnika składek</w:t>
      </w:r>
    </w:p>
    <w:p w14:paraId="2B19A48E" w14:textId="19511875" w:rsidR="00AE27F0" w:rsidRPr="00D64F4F" w:rsidRDefault="00AE27F0" w:rsidP="00AE27F0">
      <w:pPr>
        <w:pStyle w:val="ZLITCZWSPPKTzmczciwsppktliter"/>
      </w:pPr>
      <w:r w:rsidRPr="00D64F4F">
        <w:softHyphen/>
      </w:r>
      <w:r>
        <w:noBreakHyphen/>
        <w:t xml:space="preserve"> </w:t>
      </w:r>
      <w:r w:rsidRPr="00D64F4F">
        <w:t>w</w:t>
      </w:r>
      <w:r>
        <w:t> </w:t>
      </w:r>
      <w:r w:rsidRPr="00D64F4F">
        <w:t>celu umożliwienia Polskiej Izbie Artystów weryfikacji prawa do korzystania z</w:t>
      </w:r>
      <w:r>
        <w:t> </w:t>
      </w:r>
      <w:r w:rsidRPr="00D64F4F">
        <w:t>Dopłaty i</w:t>
      </w:r>
      <w:r>
        <w:t> </w:t>
      </w:r>
      <w:r w:rsidRPr="00D64F4F">
        <w:t>dokonywania Dopłaty.</w:t>
      </w:r>
      <w:r>
        <w:t>”</w:t>
      </w:r>
      <w:r w:rsidRPr="00D64F4F">
        <w:t>.</w:t>
      </w:r>
    </w:p>
    <w:p w14:paraId="11CAACBD" w14:textId="494164C6" w:rsidR="00AE27F0" w:rsidRDefault="00AE27F0" w:rsidP="00AE27F0">
      <w:pPr>
        <w:pStyle w:val="ARTartustawynprozporzdzenia"/>
      </w:pPr>
      <w:r w:rsidRPr="004F5B49">
        <w:rPr>
          <w:rStyle w:val="Ppogrubienie"/>
        </w:rPr>
        <w:lastRenderedPageBreak/>
        <w:t>Art. </w:t>
      </w:r>
      <w:del w:id="325" w:author="Autor">
        <w:r w:rsidDel="009C61CD">
          <w:rPr>
            <w:rStyle w:val="Ppogrubienie"/>
          </w:rPr>
          <w:delText>61</w:delText>
        </w:r>
      </w:del>
      <w:ins w:id="326" w:author="Autor">
        <w:r w:rsidR="009C61CD">
          <w:rPr>
            <w:rStyle w:val="Ppogrubienie"/>
          </w:rPr>
          <w:t>62</w:t>
        </w:r>
      </w:ins>
      <w:r w:rsidRPr="004F5B49">
        <w:rPr>
          <w:rStyle w:val="Ppogrubienie"/>
        </w:rPr>
        <w:t>.</w:t>
      </w:r>
      <w:r w:rsidRPr="00182333">
        <w:t xml:space="preserve"> </w:t>
      </w:r>
      <w:r w:rsidRPr="00D30143">
        <w:t>W</w:t>
      </w:r>
      <w:r>
        <w:t> </w:t>
      </w:r>
      <w:r w:rsidRPr="00D30143">
        <w:t>ustawie z</w:t>
      </w:r>
      <w:r>
        <w:t> </w:t>
      </w:r>
      <w:r w:rsidRPr="00D30143">
        <w:t>dnia 17</w:t>
      </w:r>
      <w:r>
        <w:t> </w:t>
      </w:r>
      <w:r w:rsidRPr="00D30143">
        <w:t>grudnia 1998</w:t>
      </w:r>
      <w:r>
        <w:t> </w:t>
      </w:r>
      <w:r w:rsidRPr="00D30143">
        <w:t>r. o</w:t>
      </w:r>
      <w:r>
        <w:t> </w:t>
      </w:r>
      <w:r w:rsidRPr="00D30143">
        <w:t>emeryturach i</w:t>
      </w:r>
      <w:r>
        <w:t> </w:t>
      </w:r>
      <w:r w:rsidRPr="00D30143">
        <w:t>rentach z</w:t>
      </w:r>
      <w:r>
        <w:t> </w:t>
      </w:r>
      <w:r w:rsidRPr="00D30143">
        <w:t>Funduszu Ubezpieczeń Społecznych (Dz.U. z</w:t>
      </w:r>
      <w:r>
        <w:t> </w:t>
      </w:r>
      <w:r w:rsidRPr="00D30143">
        <w:t>2021</w:t>
      </w:r>
      <w:r>
        <w:t> </w:t>
      </w:r>
      <w:r w:rsidRPr="00D30143">
        <w:t>r.</w:t>
      </w:r>
      <w:r>
        <w:t xml:space="preserve"> poz. 291, </w:t>
      </w:r>
      <w:r w:rsidRPr="000B79C8">
        <w:t>, z</w:t>
      </w:r>
      <w:r>
        <w:t> </w:t>
      </w:r>
      <w:proofErr w:type="spellStart"/>
      <w:r w:rsidRPr="000B79C8">
        <w:t>późn</w:t>
      </w:r>
      <w:proofErr w:type="spellEnd"/>
      <w:r w:rsidRPr="000B79C8">
        <w:t>. zm.</w:t>
      </w:r>
      <w:r w:rsidRPr="00AE27F0">
        <w:rPr>
          <w:rStyle w:val="IGindeksgrny"/>
        </w:rPr>
        <w:footnoteReference w:id="7"/>
      </w:r>
      <w:r w:rsidRPr="00AE27F0">
        <w:rPr>
          <w:rStyle w:val="IGindeksgrny"/>
        </w:rPr>
        <w:t>)</w:t>
      </w:r>
      <w:r>
        <w:t>) w art. </w:t>
      </w:r>
      <w:r w:rsidRPr="00D30143">
        <w:t>6</w:t>
      </w:r>
      <w:r>
        <w:t xml:space="preserve"> w ust. </w:t>
      </w:r>
      <w:r w:rsidRPr="00D30143">
        <w:t>2</w:t>
      </w:r>
      <w:r>
        <w:t xml:space="preserve"> w pkt </w:t>
      </w:r>
      <w:r w:rsidRPr="00D30143">
        <w:t>9</w:t>
      </w:r>
      <w:r>
        <w:t xml:space="preserve"> lit. </w:t>
      </w:r>
      <w:r w:rsidRPr="00D30143">
        <w:t>b</w:t>
      </w:r>
      <w:r>
        <w:t xml:space="preserve"> otrzymuje brzmienie:</w:t>
      </w:r>
    </w:p>
    <w:p w14:paraId="27517746" w14:textId="59F74CFF" w:rsidR="00AE27F0" w:rsidRDefault="00AE27F0" w:rsidP="00AE27F0">
      <w:pPr>
        <w:pStyle w:val="ZLITzmlitartykuempunktem"/>
      </w:pPr>
      <w:r>
        <w:t>„b)</w:t>
      </w:r>
      <w:r>
        <w:tab/>
      </w:r>
      <w:r w:rsidRPr="00D30143">
        <w:t>przypadającej przed dniem 1</w:t>
      </w:r>
      <w:r>
        <w:t> </w:t>
      </w:r>
      <w:r w:rsidRPr="00D30143">
        <w:t>stycznia 1974</w:t>
      </w:r>
      <w:r>
        <w:t> </w:t>
      </w:r>
      <w:r w:rsidRPr="00D30143">
        <w:t xml:space="preserve">r., uznane przez </w:t>
      </w:r>
      <w:r>
        <w:t>Radę Polskiej Izby Artystów</w:t>
      </w:r>
      <w:r w:rsidRPr="00D30143">
        <w:t>, pod warunkiem że twórca lub artysta opłacał składki na ubezpieczenie społeczne po dniu 31</w:t>
      </w:r>
      <w:r>
        <w:t> </w:t>
      </w:r>
      <w:r w:rsidRPr="00D30143">
        <w:t>grudnia 1973</w:t>
      </w:r>
      <w:r>
        <w:t> </w:t>
      </w:r>
      <w:r w:rsidRPr="00D30143">
        <w:t>r.;</w:t>
      </w:r>
      <w:r>
        <w:t>”.</w:t>
      </w:r>
    </w:p>
    <w:p w14:paraId="7B597D23" w14:textId="7E0BB9AF" w:rsidR="00AE27F0" w:rsidRPr="00F056D3" w:rsidRDefault="00AE27F0" w:rsidP="00AE27F0">
      <w:pPr>
        <w:pStyle w:val="ARTartustawynprozporzdzenia"/>
      </w:pPr>
      <w:r w:rsidRPr="00F056D3">
        <w:rPr>
          <w:rStyle w:val="Ppogrubienie"/>
        </w:rPr>
        <w:t>Art. </w:t>
      </w:r>
      <w:del w:id="327" w:author="Autor">
        <w:r w:rsidRPr="00F056D3" w:rsidDel="009C61CD">
          <w:rPr>
            <w:rStyle w:val="Ppogrubienie"/>
          </w:rPr>
          <w:delText>62</w:delText>
        </w:r>
      </w:del>
      <w:ins w:id="328" w:author="Autor">
        <w:r w:rsidR="009C61CD" w:rsidRPr="00F056D3">
          <w:rPr>
            <w:rStyle w:val="Ppogrubienie"/>
          </w:rPr>
          <w:t>6</w:t>
        </w:r>
        <w:r w:rsidR="009C61CD">
          <w:rPr>
            <w:rStyle w:val="Ppogrubienie"/>
          </w:rPr>
          <w:t>3</w:t>
        </w:r>
      </w:ins>
      <w:r w:rsidRPr="00F056D3">
        <w:rPr>
          <w:rStyle w:val="Ppogrubienie"/>
        </w:rPr>
        <w:t>.</w:t>
      </w:r>
      <w:r w:rsidRPr="00F056D3">
        <w:t xml:space="preserve"> W</w:t>
      </w:r>
      <w:r>
        <w:t> </w:t>
      </w:r>
      <w:r w:rsidRPr="00F056D3">
        <w:t>ustawie z</w:t>
      </w:r>
      <w:r>
        <w:t> </w:t>
      </w:r>
      <w:r w:rsidRPr="00F056D3">
        <w:t>dnia z</w:t>
      </w:r>
      <w:r>
        <w:t> </w:t>
      </w:r>
      <w:r w:rsidRPr="00F056D3">
        <w:t>dnia 25</w:t>
      </w:r>
      <w:r>
        <w:t> </w:t>
      </w:r>
      <w:r w:rsidRPr="00F056D3">
        <w:t>czerwca 1999</w:t>
      </w:r>
      <w:r>
        <w:t> </w:t>
      </w:r>
      <w:r w:rsidRPr="00F056D3">
        <w:t>r. o</w:t>
      </w:r>
      <w:r>
        <w:t> </w:t>
      </w:r>
      <w:r w:rsidRPr="00F056D3">
        <w:t>świadczeniach pieniężnych z</w:t>
      </w:r>
      <w:r>
        <w:t> </w:t>
      </w:r>
      <w:r w:rsidRPr="00F056D3">
        <w:t>ubezpieczenia społecznego w</w:t>
      </w:r>
      <w:r>
        <w:t> </w:t>
      </w:r>
      <w:r w:rsidRPr="00F056D3">
        <w:t>razie choroby i</w:t>
      </w:r>
      <w:r>
        <w:t> </w:t>
      </w:r>
      <w:r w:rsidRPr="00F056D3">
        <w:t>macierzyństwa (Dz.U. z</w:t>
      </w:r>
      <w:r>
        <w:t> </w:t>
      </w:r>
      <w:r w:rsidRPr="00F056D3">
        <w:t>2021</w:t>
      </w:r>
      <w:r>
        <w:t> </w:t>
      </w:r>
      <w:r w:rsidRPr="00F056D3">
        <w:t>r.</w:t>
      </w:r>
      <w:r>
        <w:t xml:space="preserve"> poz. </w:t>
      </w:r>
      <w:r w:rsidRPr="007E1455">
        <w:t>1133</w:t>
      </w:r>
      <w:r w:rsidRPr="00F056D3">
        <w:t xml:space="preserve">, </w:t>
      </w:r>
      <w:r w:rsidRPr="007E1455">
        <w:t>1621</w:t>
      </w:r>
      <w:r>
        <w:t xml:space="preserve"> i </w:t>
      </w:r>
      <w:r w:rsidRPr="00F056D3">
        <w:t>1834) wprowadza się następujące zmiany:</w:t>
      </w:r>
    </w:p>
    <w:p w14:paraId="33229736" w14:textId="0BA9EBB2" w:rsidR="00AE27F0" w:rsidRPr="00F056D3" w:rsidRDefault="00AE27F0" w:rsidP="00AE27F0">
      <w:pPr>
        <w:pStyle w:val="PKTpunkt"/>
      </w:pPr>
      <w:r w:rsidRPr="00F056D3">
        <w:t>1)</w:t>
      </w:r>
      <w:r w:rsidRPr="00F056D3">
        <w:tab/>
        <w:t>w</w:t>
      </w:r>
      <w:r>
        <w:t xml:space="preserve"> art. </w:t>
      </w:r>
      <w:r w:rsidRPr="00F056D3">
        <w:t>2a</w:t>
      </w:r>
      <w:r>
        <w:t xml:space="preserve"> ust. </w:t>
      </w:r>
      <w:r w:rsidRPr="00F056D3">
        <w:t>1</w:t>
      </w:r>
      <w:r>
        <w:t> </w:t>
      </w:r>
      <w:r w:rsidRPr="00F056D3">
        <w:t>otrzymuje brzmienie:</w:t>
      </w:r>
    </w:p>
    <w:p w14:paraId="510FB0E2" w14:textId="5D2B3FEB" w:rsidR="00AE27F0" w:rsidRPr="00F056D3" w:rsidRDefault="00AE27F0" w:rsidP="00AE27F0">
      <w:pPr>
        <w:pStyle w:val="ZUSTzmustartykuempunktem"/>
      </w:pPr>
      <w:r>
        <w:t>„</w:t>
      </w:r>
      <w:r w:rsidRPr="00F056D3">
        <w:t>1. Świadczenia, o</w:t>
      </w:r>
      <w:r>
        <w:t> </w:t>
      </w:r>
      <w:r w:rsidRPr="00F056D3">
        <w:t>których mowa w</w:t>
      </w:r>
      <w:r>
        <w:t> art. </w:t>
      </w:r>
      <w:r w:rsidRPr="007E1455">
        <w:t>2</w:t>
      </w:r>
      <w:r>
        <w:t xml:space="preserve"> pkt </w:t>
      </w:r>
      <w:r w:rsidRPr="007E1455">
        <w:t>1</w:t>
      </w:r>
      <w:r w:rsidRPr="00F056D3">
        <w:t xml:space="preserve">, </w:t>
      </w:r>
      <w:r w:rsidRPr="007E1455">
        <w:t>2</w:t>
      </w:r>
      <w:r w:rsidRPr="00F056D3">
        <w:t xml:space="preserve">, </w:t>
      </w:r>
      <w:r w:rsidRPr="007E1455">
        <w:t>5</w:t>
      </w:r>
      <w:r>
        <w:t xml:space="preserve"> i </w:t>
      </w:r>
      <w:r w:rsidRPr="007E1455">
        <w:t>6</w:t>
      </w:r>
      <w:r w:rsidRPr="00F056D3">
        <w:t>, nie przysługują osobom prowadzącym pozarolniczą działalność i</w:t>
      </w:r>
      <w:r>
        <w:t> </w:t>
      </w:r>
      <w:r w:rsidRPr="00F056D3">
        <w:t>osobom z</w:t>
      </w:r>
      <w:r>
        <w:t> </w:t>
      </w:r>
      <w:r w:rsidRPr="00F056D3">
        <w:t>nimi współpracującym, osobom współpracującym z</w:t>
      </w:r>
      <w:r>
        <w:t> </w:t>
      </w:r>
      <w:r w:rsidRPr="00F056D3">
        <w:t>osobami fizycznymi, o</w:t>
      </w:r>
      <w:r>
        <w:t> </w:t>
      </w:r>
      <w:r w:rsidRPr="00F056D3">
        <w:t>których mowa w</w:t>
      </w:r>
      <w:r>
        <w:t> art. </w:t>
      </w:r>
      <w:r w:rsidRPr="007E1455">
        <w:t>18</w:t>
      </w:r>
      <w:r>
        <w:t xml:space="preserve"> ust. </w:t>
      </w:r>
      <w:r w:rsidRPr="007E1455">
        <w:t>1</w:t>
      </w:r>
      <w:r>
        <w:t> </w:t>
      </w:r>
      <w:r w:rsidRPr="00F056D3">
        <w:t>ustawy z</w:t>
      </w:r>
      <w:r>
        <w:t> </w:t>
      </w:r>
      <w:r w:rsidRPr="00F056D3">
        <w:t>dnia 6</w:t>
      </w:r>
      <w:r>
        <w:t> </w:t>
      </w:r>
      <w:r w:rsidRPr="00F056D3">
        <w:t>marca 2018</w:t>
      </w:r>
      <w:r>
        <w:t> </w:t>
      </w:r>
      <w:r w:rsidRPr="00F056D3">
        <w:t xml:space="preserve">r. </w:t>
      </w:r>
      <w:r>
        <w:noBreakHyphen/>
        <w:t xml:space="preserve"> </w:t>
      </w:r>
      <w:r w:rsidRPr="00F056D3">
        <w:t>Prawo przedsiębiorców (Dz.U. z</w:t>
      </w:r>
      <w:r>
        <w:t> </w:t>
      </w:r>
      <w:r w:rsidRPr="00F056D3">
        <w:t>2021</w:t>
      </w:r>
      <w:r>
        <w:t> </w:t>
      </w:r>
      <w:r w:rsidRPr="00F056D3">
        <w:t>r.</w:t>
      </w:r>
      <w:r>
        <w:t xml:space="preserve"> poz. </w:t>
      </w:r>
      <w:r w:rsidRPr="007E1455">
        <w:t>162</w:t>
      </w:r>
      <w:r w:rsidRPr="00F056D3">
        <w:t>), duchownym będącym płatnikami składek na własne ubezpieczenia, artystom zawodowym, w</w:t>
      </w:r>
      <w:r>
        <w:t> </w:t>
      </w:r>
      <w:r w:rsidRPr="00F056D3">
        <w:t>razie wystąpienia w</w:t>
      </w:r>
      <w:r>
        <w:t> </w:t>
      </w:r>
      <w:r w:rsidRPr="00F056D3">
        <w:t>dniu powstania prawa do świadczenia zadłużenia z</w:t>
      </w:r>
      <w:r>
        <w:t> </w:t>
      </w:r>
      <w:r w:rsidRPr="00F056D3">
        <w:t>tytułu składek na ubezpieczenia społeczne na kwotę przekraczającą 1% minimalnego wynagrodzenia za pracę ustalonego na podstawie odrębnych przepisów, do czasu spłaty całości zadłużenia.</w:t>
      </w:r>
      <w:r>
        <w:t>”</w:t>
      </w:r>
      <w:r w:rsidRPr="00F056D3">
        <w:t>;</w:t>
      </w:r>
    </w:p>
    <w:p w14:paraId="6201A5C4" w14:textId="144E15D6" w:rsidR="00AE27F0" w:rsidRPr="00F056D3" w:rsidRDefault="00AE27F0" w:rsidP="00AE27F0">
      <w:pPr>
        <w:pStyle w:val="PKTpunkt"/>
      </w:pPr>
      <w:r w:rsidRPr="00F056D3">
        <w:t>2)</w:t>
      </w:r>
      <w:r w:rsidRPr="00F056D3">
        <w:tab/>
        <w:t>w</w:t>
      </w:r>
      <w:r>
        <w:t xml:space="preserve"> art. </w:t>
      </w:r>
      <w:r w:rsidRPr="00F056D3">
        <w:t>61</w:t>
      </w:r>
      <w:r>
        <w:t xml:space="preserve"> w ust. </w:t>
      </w:r>
      <w:r w:rsidRPr="00F056D3">
        <w:t>1</w:t>
      </w:r>
      <w:r>
        <w:t xml:space="preserve"> w pkt </w:t>
      </w:r>
      <w:r w:rsidRPr="00F056D3">
        <w:t>2</w:t>
      </w:r>
      <w:r>
        <w:t xml:space="preserve"> w lit. </w:t>
      </w:r>
      <w:r w:rsidRPr="00F056D3">
        <w:t>e kropkę zastępuje się przecinkiem i</w:t>
      </w:r>
      <w:r>
        <w:t> </w:t>
      </w:r>
      <w:r w:rsidRPr="00F056D3">
        <w:t>dodaje się</w:t>
      </w:r>
      <w:r>
        <w:t xml:space="preserve"> lit. </w:t>
      </w:r>
      <w:r w:rsidRPr="00F056D3">
        <w:t>f w</w:t>
      </w:r>
      <w:r>
        <w:t> </w:t>
      </w:r>
      <w:r w:rsidRPr="00F056D3">
        <w:t>brzmieniu:</w:t>
      </w:r>
    </w:p>
    <w:p w14:paraId="74413DF8" w14:textId="246E0AA1" w:rsidR="00AE27F0" w:rsidRPr="00F056D3" w:rsidRDefault="00AE27F0" w:rsidP="00AE27F0">
      <w:pPr>
        <w:pStyle w:val="ZLITzmlitartykuempunktem"/>
      </w:pPr>
      <w:r>
        <w:t>„</w:t>
      </w:r>
      <w:r w:rsidRPr="00F056D3">
        <w:t>f)</w:t>
      </w:r>
      <w:r w:rsidRPr="00F056D3">
        <w:tab/>
        <w:t>ubezpieczonym będącym artystą zawodowym.</w:t>
      </w:r>
      <w:r>
        <w:t>”</w:t>
      </w:r>
      <w:r w:rsidRPr="00F056D3">
        <w:t>.</w:t>
      </w:r>
    </w:p>
    <w:p w14:paraId="05F35745" w14:textId="6A994A96" w:rsidR="00AE27F0" w:rsidRPr="00F056D3" w:rsidRDefault="00AE27F0" w:rsidP="00AE27F0">
      <w:pPr>
        <w:pStyle w:val="ARTartustawynprozporzdzenia"/>
      </w:pPr>
      <w:r w:rsidRPr="00F056D3">
        <w:rPr>
          <w:rStyle w:val="Ppogrubienie"/>
        </w:rPr>
        <w:t>Art. </w:t>
      </w:r>
      <w:del w:id="329" w:author="Autor">
        <w:r w:rsidRPr="00F056D3" w:rsidDel="009C61CD">
          <w:rPr>
            <w:rStyle w:val="Ppogrubienie"/>
          </w:rPr>
          <w:delText>63</w:delText>
        </w:r>
      </w:del>
      <w:ins w:id="330" w:author="Autor">
        <w:r w:rsidR="009C61CD" w:rsidRPr="00F056D3">
          <w:rPr>
            <w:rStyle w:val="Ppogrubienie"/>
          </w:rPr>
          <w:t>6</w:t>
        </w:r>
        <w:r w:rsidR="009C61CD">
          <w:rPr>
            <w:rStyle w:val="Ppogrubienie"/>
          </w:rPr>
          <w:t>4</w:t>
        </w:r>
      </w:ins>
      <w:r w:rsidRPr="00F056D3">
        <w:rPr>
          <w:rStyle w:val="Ppogrubienie"/>
        </w:rPr>
        <w:t>.</w:t>
      </w:r>
      <w:r w:rsidRPr="00F056D3">
        <w:t xml:space="preserve"> W</w:t>
      </w:r>
      <w:r>
        <w:t> </w:t>
      </w:r>
      <w:r w:rsidRPr="00F056D3">
        <w:t>ustawie z</w:t>
      </w:r>
      <w:r>
        <w:t> </w:t>
      </w:r>
      <w:r w:rsidRPr="00F056D3">
        <w:t>dnia 30</w:t>
      </w:r>
      <w:r>
        <w:t> </w:t>
      </w:r>
      <w:r w:rsidRPr="00F056D3">
        <w:t>października 2002</w:t>
      </w:r>
      <w:r>
        <w:t> </w:t>
      </w:r>
      <w:r w:rsidRPr="00F056D3">
        <w:t>r. o</w:t>
      </w:r>
      <w:r>
        <w:t> </w:t>
      </w:r>
      <w:r w:rsidRPr="00F056D3">
        <w:t>ubezpieczeniu społecznym z</w:t>
      </w:r>
      <w:r>
        <w:t> </w:t>
      </w:r>
      <w:r w:rsidRPr="00F056D3">
        <w:t>tytułu wypadków przy pracy i</w:t>
      </w:r>
      <w:r>
        <w:t> </w:t>
      </w:r>
      <w:r w:rsidRPr="00F056D3">
        <w:t>chorób zawodowych (Dz.U. z</w:t>
      </w:r>
      <w:r>
        <w:t> </w:t>
      </w:r>
      <w:r w:rsidRPr="00F056D3">
        <w:t>2019</w:t>
      </w:r>
      <w:r>
        <w:t> </w:t>
      </w:r>
      <w:r w:rsidRPr="00F056D3">
        <w:t>r.</w:t>
      </w:r>
      <w:r>
        <w:t xml:space="preserve"> poz. </w:t>
      </w:r>
      <w:r w:rsidRPr="007E1455">
        <w:t>1205</w:t>
      </w:r>
      <w:r>
        <w:t xml:space="preserve"> oraz</w:t>
      </w:r>
      <w:r w:rsidRPr="00F056D3">
        <w:t xml:space="preserve"> z</w:t>
      </w:r>
      <w:r>
        <w:t> </w:t>
      </w:r>
      <w:r w:rsidRPr="00F056D3">
        <w:t>2021</w:t>
      </w:r>
      <w:r>
        <w:t> </w:t>
      </w:r>
      <w:r w:rsidRPr="00F056D3">
        <w:t>r.</w:t>
      </w:r>
      <w:r>
        <w:t xml:space="preserve"> poz. </w:t>
      </w:r>
      <w:r w:rsidRPr="007E1455">
        <w:t>1621</w:t>
      </w:r>
      <w:r>
        <w:t xml:space="preserve"> i </w:t>
      </w:r>
      <w:r w:rsidRPr="00F056D3">
        <w:t>1834) wprowadza się następujące zmiany:</w:t>
      </w:r>
    </w:p>
    <w:p w14:paraId="6367B56D" w14:textId="0FEB2E40" w:rsidR="00AE27F0" w:rsidRPr="00F056D3" w:rsidRDefault="00AE27F0" w:rsidP="00AE27F0">
      <w:pPr>
        <w:pStyle w:val="PKTpunkt"/>
      </w:pPr>
      <w:r w:rsidRPr="00F056D3">
        <w:t>1)</w:t>
      </w:r>
      <w:r w:rsidRPr="00F056D3">
        <w:tab/>
        <w:t>w</w:t>
      </w:r>
      <w:r>
        <w:t xml:space="preserve"> art. </w:t>
      </w:r>
      <w:r w:rsidRPr="00F056D3">
        <w:t>3</w:t>
      </w:r>
      <w:r>
        <w:t xml:space="preserve"> w ust. </w:t>
      </w:r>
      <w:r w:rsidRPr="00F056D3">
        <w:t>3</w:t>
      </w:r>
      <w:r>
        <w:t> </w:t>
      </w:r>
      <w:r w:rsidRPr="00F056D3">
        <w:t>po</w:t>
      </w:r>
      <w:r>
        <w:t xml:space="preserve"> pkt </w:t>
      </w:r>
      <w:r w:rsidRPr="00F056D3">
        <w:t>10</w:t>
      </w:r>
      <w:r>
        <w:t> </w:t>
      </w:r>
      <w:r w:rsidRPr="00F056D3">
        <w:t>dodaje się</w:t>
      </w:r>
      <w:r>
        <w:t xml:space="preserve"> pkt </w:t>
      </w:r>
      <w:r w:rsidRPr="00F056D3">
        <w:t>10a w</w:t>
      </w:r>
      <w:r>
        <w:t> </w:t>
      </w:r>
      <w:r w:rsidRPr="00F056D3">
        <w:t>brzmieniu:</w:t>
      </w:r>
    </w:p>
    <w:p w14:paraId="1CA7FBC1" w14:textId="5938B2EB" w:rsidR="00AE27F0" w:rsidRPr="00F056D3" w:rsidRDefault="00AE27F0" w:rsidP="00AE27F0">
      <w:pPr>
        <w:pStyle w:val="ZPKTzmpktartykuempunktem"/>
      </w:pPr>
      <w:r>
        <w:t>„</w:t>
      </w:r>
      <w:r w:rsidRPr="00F056D3">
        <w:t>10a)</w:t>
      </w:r>
      <w:r w:rsidRPr="00F056D3">
        <w:tab/>
        <w:t>wykonywania przez artystę zawodowego czynności związanych z</w:t>
      </w:r>
      <w:r>
        <w:t> </w:t>
      </w:r>
      <w:r w:rsidRPr="00F056D3">
        <w:t>prowadzeniem działalności artystycznej lub twórczej;</w:t>
      </w:r>
      <w:r>
        <w:t>”</w:t>
      </w:r>
      <w:r w:rsidRPr="00F056D3">
        <w:t>;</w:t>
      </w:r>
    </w:p>
    <w:p w14:paraId="7371D6D4" w14:textId="1B8B6760" w:rsidR="00AE27F0" w:rsidRPr="00F056D3" w:rsidRDefault="00AE27F0" w:rsidP="00AE27F0">
      <w:pPr>
        <w:pStyle w:val="PKTpunkt"/>
      </w:pPr>
      <w:r w:rsidRPr="00F056D3">
        <w:t>2)</w:t>
      </w:r>
      <w:r w:rsidRPr="00F056D3">
        <w:tab/>
        <w:t>w</w:t>
      </w:r>
      <w:r>
        <w:t xml:space="preserve"> art. </w:t>
      </w:r>
      <w:r w:rsidRPr="00F056D3">
        <w:t>5</w:t>
      </w:r>
      <w:r>
        <w:t xml:space="preserve"> w ust. </w:t>
      </w:r>
      <w:r w:rsidRPr="00F056D3">
        <w:t>1</w:t>
      </w:r>
      <w:r>
        <w:t xml:space="preserve"> pkt </w:t>
      </w:r>
      <w:r w:rsidRPr="00F056D3">
        <w:t>8</w:t>
      </w:r>
      <w:r>
        <w:t> </w:t>
      </w:r>
      <w:r w:rsidRPr="00F056D3">
        <w:t>otrzymuje brzmienie:</w:t>
      </w:r>
    </w:p>
    <w:p w14:paraId="714B7A4C" w14:textId="6C4D21B3" w:rsidR="00AE27F0" w:rsidRPr="00F056D3" w:rsidRDefault="00AE27F0" w:rsidP="00AE27F0">
      <w:pPr>
        <w:pStyle w:val="ZPKTzmpktartykuempunktem"/>
      </w:pPr>
      <w:r>
        <w:t>„</w:t>
      </w:r>
      <w:r w:rsidRPr="00F056D3">
        <w:t>8)</w:t>
      </w:r>
      <w:r w:rsidRPr="00F056D3">
        <w:tab/>
        <w:t xml:space="preserve">Zakład </w:t>
      </w:r>
      <w:r w:rsidRPr="00F056D3">
        <w:softHyphen/>
        <w:t xml:space="preserve"> w</w:t>
      </w:r>
      <w:r>
        <w:t> </w:t>
      </w:r>
      <w:r w:rsidRPr="00F056D3">
        <w:t>stosunku do prowadzących pozarolniczą działalność oraz współpracujących przy prowadzeniu takiej działalności w</w:t>
      </w:r>
      <w:r>
        <w:t> </w:t>
      </w:r>
      <w:r w:rsidRPr="00F056D3">
        <w:t xml:space="preserve">rozumieniu przepisów </w:t>
      </w:r>
      <w:r w:rsidRPr="00F056D3">
        <w:lastRenderedPageBreak/>
        <w:t>o</w:t>
      </w:r>
      <w:r>
        <w:t> </w:t>
      </w:r>
      <w:r w:rsidRPr="00F056D3">
        <w:t>systemie ubezpieczeń społecznych, artystów zawodowych a</w:t>
      </w:r>
      <w:r>
        <w:t> </w:t>
      </w:r>
      <w:r w:rsidRPr="00F056D3">
        <w:t>także w</w:t>
      </w:r>
      <w:r>
        <w:t> </w:t>
      </w:r>
      <w:r w:rsidRPr="00F056D3">
        <w:t>stosunku do wykonujących pracę na podstawie umowy uaktywniającej, o</w:t>
      </w:r>
      <w:r>
        <w:t> </w:t>
      </w:r>
      <w:r w:rsidRPr="00F056D3">
        <w:t>której mowa w</w:t>
      </w:r>
      <w:r>
        <w:t> </w:t>
      </w:r>
      <w:r w:rsidRPr="00F056D3">
        <w:t>ustawie z</w:t>
      </w:r>
      <w:r>
        <w:t> </w:t>
      </w:r>
      <w:r w:rsidRPr="00F056D3">
        <w:t>dnia 4</w:t>
      </w:r>
      <w:r>
        <w:t> </w:t>
      </w:r>
      <w:r w:rsidRPr="00F056D3">
        <w:t>lutego 2011</w:t>
      </w:r>
      <w:r>
        <w:t> </w:t>
      </w:r>
      <w:r w:rsidRPr="00F056D3">
        <w:t>r. o</w:t>
      </w:r>
      <w:r>
        <w:t> </w:t>
      </w:r>
      <w:r w:rsidRPr="00F056D3">
        <w:t>opiece nad dziećmi w</w:t>
      </w:r>
      <w:r>
        <w:t> </w:t>
      </w:r>
      <w:r w:rsidRPr="00F056D3">
        <w:t>wieku do lat 3;</w:t>
      </w:r>
      <w:r>
        <w:t>”</w:t>
      </w:r>
      <w:r w:rsidRPr="00F056D3">
        <w:t>;</w:t>
      </w:r>
    </w:p>
    <w:p w14:paraId="779FBC67" w14:textId="33937D36" w:rsidR="00AE27F0" w:rsidRPr="00F056D3" w:rsidRDefault="00AE27F0" w:rsidP="00AE27F0">
      <w:r w:rsidRPr="00F056D3">
        <w:t>3)</w:t>
      </w:r>
      <w:r w:rsidRPr="00F056D3">
        <w:tab/>
        <w:t>w</w:t>
      </w:r>
      <w:r>
        <w:t xml:space="preserve"> art. </w:t>
      </w:r>
      <w:r w:rsidRPr="00F056D3">
        <w:t>6</w:t>
      </w:r>
      <w:r>
        <w:t> </w:t>
      </w:r>
      <w:r w:rsidRPr="00F056D3">
        <w:t>po</w:t>
      </w:r>
      <w:r>
        <w:t xml:space="preserve"> ust. </w:t>
      </w:r>
      <w:r w:rsidRPr="00F056D3">
        <w:t>2</w:t>
      </w:r>
      <w:r>
        <w:t> </w:t>
      </w:r>
      <w:r w:rsidRPr="00F056D3">
        <w:t>dodaje się</w:t>
      </w:r>
      <w:r>
        <w:t xml:space="preserve"> ust. </w:t>
      </w:r>
      <w:r w:rsidRPr="00F056D3">
        <w:t>2a w</w:t>
      </w:r>
      <w:r>
        <w:t> </w:t>
      </w:r>
      <w:r w:rsidRPr="00F056D3">
        <w:t>brzmieniu:</w:t>
      </w:r>
    </w:p>
    <w:p w14:paraId="460BB2EE" w14:textId="1328CB7A" w:rsidR="00AE27F0" w:rsidRDefault="00AE27F0" w:rsidP="00AE27F0">
      <w:pPr>
        <w:pStyle w:val="ZUSTzmustartykuempunktem"/>
      </w:pPr>
      <w:r>
        <w:t>„</w:t>
      </w:r>
      <w:r w:rsidRPr="00F056D3">
        <w:t>2a. Przepis</w:t>
      </w:r>
      <w:r>
        <w:t xml:space="preserve"> ust. </w:t>
      </w:r>
      <w:r w:rsidRPr="00F056D3">
        <w:t>2</w:t>
      </w:r>
      <w:r>
        <w:t> </w:t>
      </w:r>
      <w:r w:rsidRPr="00F056D3">
        <w:t>stosuje się do artystów zawodowych.</w:t>
      </w:r>
      <w:r>
        <w:t>”</w:t>
      </w:r>
      <w:r w:rsidRPr="00F056D3">
        <w:t>.</w:t>
      </w:r>
    </w:p>
    <w:p w14:paraId="49DC2383" w14:textId="79B1EED3" w:rsidR="00AE27F0" w:rsidRDefault="00AE27F0" w:rsidP="00AE27F0">
      <w:pPr>
        <w:pStyle w:val="ARTartustawynprozporzdzenia"/>
      </w:pPr>
      <w:r w:rsidRPr="001C038F">
        <w:rPr>
          <w:rStyle w:val="Ppogrubienie"/>
        </w:rPr>
        <w:t>Art. </w:t>
      </w:r>
      <w:del w:id="331" w:author="Autor">
        <w:r w:rsidRPr="001C038F" w:rsidDel="009C61CD">
          <w:rPr>
            <w:rStyle w:val="Ppogrubienie"/>
          </w:rPr>
          <w:delText>6</w:delText>
        </w:r>
        <w:r w:rsidDel="009C61CD">
          <w:rPr>
            <w:rStyle w:val="Ppogrubienie"/>
          </w:rPr>
          <w:delText>4</w:delText>
        </w:r>
      </w:del>
      <w:ins w:id="332" w:author="Autor">
        <w:r w:rsidR="009C61CD" w:rsidRPr="001C038F">
          <w:rPr>
            <w:rStyle w:val="Ppogrubienie"/>
          </w:rPr>
          <w:t>6</w:t>
        </w:r>
        <w:r w:rsidR="009C61CD">
          <w:rPr>
            <w:rStyle w:val="Ppogrubienie"/>
          </w:rPr>
          <w:t>5</w:t>
        </w:r>
      </w:ins>
      <w:r w:rsidRPr="001C038F">
        <w:rPr>
          <w:rStyle w:val="Ppogrubienie"/>
        </w:rPr>
        <w:t>.</w:t>
      </w:r>
      <w:r w:rsidRPr="00782AE7">
        <w:t xml:space="preserve"> </w:t>
      </w:r>
      <w:r>
        <w:t>W </w:t>
      </w:r>
      <w:r w:rsidRPr="00CD730F">
        <w:t>ustawie z</w:t>
      </w:r>
      <w:r>
        <w:t> </w:t>
      </w:r>
      <w:r w:rsidRPr="00CD730F">
        <w:t>dnia 20</w:t>
      </w:r>
      <w:r>
        <w:t> </w:t>
      </w:r>
      <w:r w:rsidRPr="00CD730F">
        <w:t>kwietnia 2004</w:t>
      </w:r>
      <w:r>
        <w:t> </w:t>
      </w:r>
      <w:r w:rsidRPr="00CD730F">
        <w:t>r. o</w:t>
      </w:r>
      <w:r>
        <w:t> </w:t>
      </w:r>
      <w:r w:rsidRPr="00CD730F">
        <w:t>promocji zatrudnienia i</w:t>
      </w:r>
      <w:r>
        <w:t> instytucjach rynku pracy (Dz. U. z 2021 </w:t>
      </w:r>
      <w:r w:rsidRPr="00CD730F">
        <w:t>r.,</w:t>
      </w:r>
      <w:r>
        <w:t xml:space="preserve"> poz. 1100, z </w:t>
      </w:r>
      <w:proofErr w:type="spellStart"/>
      <w:r>
        <w:t>późn</w:t>
      </w:r>
      <w:proofErr w:type="spellEnd"/>
      <w:r>
        <w:t>. zm.</w:t>
      </w:r>
      <w:r w:rsidRPr="00AE27F0">
        <w:rPr>
          <w:rStyle w:val="IGindeksgrny"/>
        </w:rPr>
        <w:footnoteReference w:id="8"/>
      </w:r>
      <w:r w:rsidRPr="00AE27F0">
        <w:rPr>
          <w:rStyle w:val="IGindeksgrny"/>
        </w:rPr>
        <w:t>)</w:t>
      </w:r>
      <w:r>
        <w:t xml:space="preserve"> w art. 2 ust. 1 pkt 2 po lit. m dodaje się lit. n w brzmieniu:</w:t>
      </w:r>
    </w:p>
    <w:p w14:paraId="1D4B2445" w14:textId="483FA3AB" w:rsidR="00AE27F0" w:rsidRPr="00CD730F" w:rsidRDefault="00AE27F0" w:rsidP="00AE27F0">
      <w:pPr>
        <w:pStyle w:val="ZLITzmlitartykuempunktem"/>
      </w:pPr>
      <w:r>
        <w:t>„n)</w:t>
      </w:r>
      <w:r>
        <w:tab/>
        <w:t>nie jest artystą zawodowym z aktualnymi uprawnieniami, chyba że zawiesiła uprawnienia artysty zawodowego;”.</w:t>
      </w:r>
    </w:p>
    <w:p w14:paraId="66BB3013" w14:textId="6A0DC958" w:rsidR="00AE27F0" w:rsidRPr="00182333" w:rsidRDefault="00AE27F0" w:rsidP="00AE27F0">
      <w:pPr>
        <w:pStyle w:val="ARTartustawynprozporzdzenia"/>
      </w:pPr>
      <w:r w:rsidRPr="00782AE7">
        <w:rPr>
          <w:rStyle w:val="Ppogrubienie"/>
        </w:rPr>
        <w:t>Art. </w:t>
      </w:r>
      <w:del w:id="333" w:author="Autor">
        <w:r w:rsidRPr="00782AE7" w:rsidDel="009C61CD">
          <w:rPr>
            <w:rStyle w:val="Ppogrubienie"/>
          </w:rPr>
          <w:delText>6</w:delText>
        </w:r>
        <w:r w:rsidDel="009C61CD">
          <w:rPr>
            <w:rStyle w:val="Ppogrubienie"/>
          </w:rPr>
          <w:delText>5</w:delText>
        </w:r>
      </w:del>
      <w:ins w:id="334" w:author="Autor">
        <w:r w:rsidR="009C61CD" w:rsidRPr="00782AE7">
          <w:rPr>
            <w:rStyle w:val="Ppogrubienie"/>
          </w:rPr>
          <w:t>6</w:t>
        </w:r>
        <w:r w:rsidR="009C61CD">
          <w:rPr>
            <w:rStyle w:val="Ppogrubienie"/>
          </w:rPr>
          <w:t>6</w:t>
        </w:r>
      </w:ins>
      <w:r w:rsidRPr="00782AE7">
        <w:rPr>
          <w:rStyle w:val="Ppogrubienie"/>
        </w:rPr>
        <w:t>.</w:t>
      </w:r>
      <w:r w:rsidRPr="00782AE7">
        <w:t xml:space="preserve"> </w:t>
      </w:r>
      <w:r w:rsidRPr="00182333">
        <w:t>W</w:t>
      </w:r>
      <w:r>
        <w:t> </w:t>
      </w:r>
      <w:r w:rsidRPr="00182333">
        <w:t>ustawie z</w:t>
      </w:r>
      <w:r>
        <w:t> </w:t>
      </w:r>
      <w:r w:rsidRPr="00182333">
        <w:t>dnia 27</w:t>
      </w:r>
      <w:r>
        <w:t> </w:t>
      </w:r>
      <w:r w:rsidRPr="00182333">
        <w:t>sierpnia 2004</w:t>
      </w:r>
      <w:r>
        <w:t> </w:t>
      </w:r>
      <w:r w:rsidRPr="00182333">
        <w:t>r. o</w:t>
      </w:r>
      <w:r>
        <w:t> </w:t>
      </w:r>
      <w:r w:rsidRPr="00182333">
        <w:t>świadczeniach opieki zdrowotnej finansowanych ze środków publicznych (</w:t>
      </w:r>
      <w:r>
        <w:t>Dz. U.</w:t>
      </w:r>
      <w:r w:rsidRPr="00182333">
        <w:t xml:space="preserve"> z</w:t>
      </w:r>
      <w:r>
        <w:t> </w:t>
      </w:r>
      <w:r w:rsidRPr="00182333">
        <w:t>202</w:t>
      </w:r>
      <w:r>
        <w:t>1 </w:t>
      </w:r>
      <w:r w:rsidRPr="00182333">
        <w:t>r.</w:t>
      </w:r>
      <w:r>
        <w:t xml:space="preserve"> poz. </w:t>
      </w:r>
      <w:r w:rsidRPr="00182333">
        <w:t>1</w:t>
      </w:r>
      <w:r>
        <w:t>285</w:t>
      </w:r>
      <w:r w:rsidRPr="00182333">
        <w:t>, z</w:t>
      </w:r>
      <w:r>
        <w:t> </w:t>
      </w:r>
      <w:proofErr w:type="spellStart"/>
      <w:r w:rsidRPr="00182333">
        <w:t>późn</w:t>
      </w:r>
      <w:proofErr w:type="spellEnd"/>
      <w:r w:rsidRPr="00182333">
        <w:t>. zm.</w:t>
      </w:r>
      <w:r w:rsidRPr="00AE27F0">
        <w:rPr>
          <w:rStyle w:val="IGindeksgrny"/>
        </w:rPr>
        <w:footnoteReference w:id="9"/>
      </w:r>
      <w:r w:rsidRPr="00AE27F0">
        <w:rPr>
          <w:rStyle w:val="IGindeksgrny"/>
        </w:rPr>
        <w:t>)</w:t>
      </w:r>
      <w:r w:rsidRPr="00182333">
        <w:t>) wprowadza się następujące zmiany:</w:t>
      </w:r>
    </w:p>
    <w:p w14:paraId="36302DE8" w14:textId="2E1076B1" w:rsidR="00AE27F0" w:rsidRPr="00182333" w:rsidRDefault="00AE27F0" w:rsidP="00AE27F0">
      <w:pPr>
        <w:pStyle w:val="PKTpunkt"/>
      </w:pPr>
      <w:r w:rsidRPr="00182333">
        <w:t>1)</w:t>
      </w:r>
      <w:r w:rsidRPr="00182333">
        <w:tab/>
        <w:t>w</w:t>
      </w:r>
      <w:r>
        <w:t xml:space="preserve"> art. </w:t>
      </w:r>
      <w:r w:rsidRPr="00182333">
        <w:t>66</w:t>
      </w:r>
      <w:r>
        <w:t xml:space="preserve"> ust. </w:t>
      </w:r>
      <w:r w:rsidRPr="00182333">
        <w:t>1</w:t>
      </w:r>
      <w:r>
        <w:t xml:space="preserve"> pkt </w:t>
      </w:r>
      <w:r w:rsidRPr="00182333">
        <w:t>1</w:t>
      </w:r>
      <w:r>
        <w:t> </w:t>
      </w:r>
      <w:r w:rsidRPr="00182333">
        <w:t>po literze f dodaje się literę fa w</w:t>
      </w:r>
      <w:r>
        <w:t> </w:t>
      </w:r>
      <w:r w:rsidRPr="00182333">
        <w:t>brzmieniu:</w:t>
      </w:r>
    </w:p>
    <w:p w14:paraId="715DF16C" w14:textId="2C3E4C26" w:rsidR="00AE27F0" w:rsidRPr="00182333" w:rsidRDefault="00AE27F0" w:rsidP="00AE27F0">
      <w:pPr>
        <w:pStyle w:val="ZLITzmlitartykuempunktem"/>
      </w:pPr>
      <w:r>
        <w:t>„</w:t>
      </w:r>
      <w:r w:rsidRPr="00182333">
        <w:t>fa)</w:t>
      </w:r>
      <w:r w:rsidRPr="00182333">
        <w:tab/>
        <w:t>artystami zawodowymi</w:t>
      </w:r>
      <w:r>
        <w:t>, jeżeli nie podlega ubezpieczeniu zdrowotnemu z innego tytułu</w:t>
      </w:r>
      <w:r w:rsidRPr="00182333">
        <w:t>,</w:t>
      </w:r>
      <w:r>
        <w:t>”;</w:t>
      </w:r>
    </w:p>
    <w:p w14:paraId="3C03BBC3" w14:textId="51C42C02" w:rsidR="00AE27F0" w:rsidRPr="00182333" w:rsidRDefault="00AE27F0" w:rsidP="00AE27F0">
      <w:pPr>
        <w:pStyle w:val="PKTpunkt"/>
      </w:pPr>
      <w:r w:rsidRPr="00182333">
        <w:t>2)</w:t>
      </w:r>
      <w:r w:rsidRPr="00182333">
        <w:tab/>
        <w:t>w</w:t>
      </w:r>
      <w:r>
        <w:t xml:space="preserve"> art. </w:t>
      </w:r>
      <w:r w:rsidRPr="00182333">
        <w:t>69</w:t>
      </w:r>
      <w:r>
        <w:t> </w:t>
      </w:r>
      <w:r w:rsidRPr="00182333">
        <w:t>po</w:t>
      </w:r>
      <w:r>
        <w:t xml:space="preserve"> ust. </w:t>
      </w:r>
      <w:r w:rsidRPr="00182333">
        <w:t>1b dodaje się</w:t>
      </w:r>
      <w:r>
        <w:t xml:space="preserve"> ust. </w:t>
      </w:r>
      <w:r w:rsidRPr="00182333">
        <w:t>1c w</w:t>
      </w:r>
      <w:r>
        <w:t> </w:t>
      </w:r>
      <w:r w:rsidRPr="00182333">
        <w:t>brzmieniu:</w:t>
      </w:r>
    </w:p>
    <w:p w14:paraId="41C3C149" w14:textId="77777777" w:rsidR="007D7E37" w:rsidRDefault="00AE27F0" w:rsidP="00AE27F0">
      <w:pPr>
        <w:pStyle w:val="ZUSTzmustartykuempunktem"/>
        <w:rPr>
          <w:ins w:id="335" w:author="Autor"/>
        </w:rPr>
      </w:pPr>
      <w:r>
        <w:t>„</w:t>
      </w:r>
      <w:r w:rsidRPr="00182333">
        <w:t xml:space="preserve">1c. Do ubezpieczenia zdrowotnego </w:t>
      </w:r>
      <w:r>
        <w:t>artystów zawodowych</w:t>
      </w:r>
      <w:r w:rsidRPr="00182333">
        <w:t>, któr</w:t>
      </w:r>
      <w:r>
        <w:t>ych</w:t>
      </w:r>
      <w:r w:rsidRPr="00182333">
        <w:t xml:space="preserve"> </w:t>
      </w:r>
      <w:r w:rsidRPr="00A54486">
        <w:t xml:space="preserve">uprawnienia artysty zawodowego zostały zawieszone </w:t>
      </w:r>
      <w:r w:rsidRPr="00182333">
        <w:t>na podstawie na podstawie</w:t>
      </w:r>
      <w:r>
        <w:t xml:space="preserve"> art. 30 ustawy o artystach zawodowych</w:t>
      </w:r>
      <w:r w:rsidRPr="00182333">
        <w:t>, stosuje się odpowiednio</w:t>
      </w:r>
      <w:r>
        <w:t xml:space="preserve"> art. </w:t>
      </w:r>
      <w:r w:rsidRPr="00182333">
        <w:t>68.</w:t>
      </w:r>
    </w:p>
    <w:p w14:paraId="3B2D55CA" w14:textId="77777777" w:rsidR="007D7E37" w:rsidRPr="007D7E37" w:rsidRDefault="007D7E37" w:rsidP="002909DD">
      <w:pPr>
        <w:pStyle w:val="PKTpunkt"/>
        <w:rPr>
          <w:ins w:id="336" w:author="Autor"/>
        </w:rPr>
      </w:pPr>
      <w:ins w:id="337" w:author="Autor">
        <w:r w:rsidRPr="007D7E37">
          <w:t>3)</w:t>
        </w:r>
        <w:r w:rsidRPr="007D7E37">
          <w:tab/>
          <w:t>w art. 81 uchyla się ust. 2zaa;</w:t>
        </w:r>
      </w:ins>
    </w:p>
    <w:p w14:paraId="764707AC" w14:textId="5540FC8D" w:rsidR="00AE27F0" w:rsidRPr="00182333" w:rsidRDefault="007D7E37" w:rsidP="002909DD">
      <w:pPr>
        <w:pStyle w:val="PKTpunkt"/>
      </w:pPr>
      <w:ins w:id="338" w:author="Autor">
        <w:r w:rsidRPr="007D7E37">
          <w:t>4)</w:t>
        </w:r>
        <w:r>
          <w:tab/>
          <w:t>w</w:t>
        </w:r>
        <w:r w:rsidRPr="007D7E37">
          <w:t xml:space="preserve"> </w:t>
        </w:r>
        <w:r>
          <w:t>art.</w:t>
        </w:r>
        <w:r w:rsidRPr="007D7E37">
          <w:t xml:space="preserve"> </w:t>
        </w:r>
        <w:r>
          <w:t>82</w:t>
        </w:r>
        <w:r w:rsidRPr="007D7E37">
          <w:t xml:space="preserve"> </w:t>
        </w:r>
        <w:r>
          <w:t>w ust.</w:t>
        </w:r>
        <w:r w:rsidRPr="007D7E37">
          <w:t xml:space="preserve"> </w:t>
        </w:r>
        <w:r>
          <w:t>5</w:t>
        </w:r>
        <w:r w:rsidRPr="007D7E37">
          <w:t xml:space="preserve"> </w:t>
        </w:r>
        <w:r>
          <w:t>uchyla</w:t>
        </w:r>
        <w:r w:rsidRPr="007D7E37">
          <w:t xml:space="preserve"> </w:t>
        </w:r>
        <w:r>
          <w:t>się</w:t>
        </w:r>
        <w:r w:rsidRPr="007D7E37">
          <w:t xml:space="preserve"> </w:t>
        </w:r>
        <w:r>
          <w:t>pkt</w:t>
        </w:r>
        <w:r w:rsidRPr="007D7E37">
          <w:t xml:space="preserve"> 6</w:t>
        </w:r>
      </w:ins>
      <w:r w:rsidR="00AE27F0">
        <w:t>”</w:t>
      </w:r>
      <w:r w:rsidR="00AE27F0" w:rsidRPr="00182333">
        <w:t>.</w:t>
      </w:r>
    </w:p>
    <w:p w14:paraId="1DFE378A" w14:textId="75B49F2D" w:rsidR="00AE27F0" w:rsidRPr="00182333" w:rsidRDefault="00AE27F0" w:rsidP="00AE27F0">
      <w:pPr>
        <w:pStyle w:val="ARTartustawynprozporzdzenia"/>
      </w:pPr>
      <w:r w:rsidRPr="00182333">
        <w:rPr>
          <w:rStyle w:val="Ppogrubienie"/>
        </w:rPr>
        <w:t>Art. </w:t>
      </w:r>
      <w:del w:id="339" w:author="Autor">
        <w:r w:rsidRPr="00182333" w:rsidDel="009C61CD">
          <w:rPr>
            <w:rStyle w:val="Ppogrubienie"/>
          </w:rPr>
          <w:delText>6</w:delText>
        </w:r>
        <w:r w:rsidDel="009C61CD">
          <w:rPr>
            <w:rStyle w:val="Ppogrubienie"/>
          </w:rPr>
          <w:delText>6</w:delText>
        </w:r>
      </w:del>
      <w:ins w:id="340" w:author="Autor">
        <w:r w:rsidR="009C61CD" w:rsidRPr="00182333">
          <w:rPr>
            <w:rStyle w:val="Ppogrubienie"/>
          </w:rPr>
          <w:t>6</w:t>
        </w:r>
        <w:r w:rsidR="009C61CD">
          <w:rPr>
            <w:rStyle w:val="Ppogrubienie"/>
          </w:rPr>
          <w:t>7</w:t>
        </w:r>
      </w:ins>
      <w:r w:rsidRPr="00182333">
        <w:rPr>
          <w:rStyle w:val="Ppogrubienie"/>
        </w:rPr>
        <w:t>.</w:t>
      </w:r>
      <w:r w:rsidRPr="00182333">
        <w:t xml:space="preserve"> 1. Osobom, w</w:t>
      </w:r>
      <w:r>
        <w:t> </w:t>
      </w:r>
      <w:r w:rsidRPr="00182333">
        <w:t>stosunku do których zostały wydane decyzje o</w:t>
      </w:r>
      <w:r>
        <w:t> </w:t>
      </w:r>
      <w:r w:rsidRPr="00182333">
        <w:t xml:space="preserve">uznaniu działalności za artystyczną lub twórczą przez Komisję do spraw Zaopatrzenia Emerytalnego Twórców, zwaną dalej </w:t>
      </w:r>
      <w:r>
        <w:t>„</w:t>
      </w:r>
      <w:r w:rsidRPr="00182333">
        <w:t>Komisją</w:t>
      </w:r>
      <w:r>
        <w:t>”</w:t>
      </w:r>
      <w:r w:rsidRPr="00182333">
        <w:t>, o</w:t>
      </w:r>
      <w:r>
        <w:t> </w:t>
      </w:r>
      <w:r w:rsidRPr="00182333">
        <w:t>której mowa w</w:t>
      </w:r>
      <w:r>
        <w:t> art. </w:t>
      </w:r>
      <w:r w:rsidRPr="00182333">
        <w:t>8</w:t>
      </w:r>
      <w:r>
        <w:t xml:space="preserve"> ust. </w:t>
      </w:r>
      <w:r w:rsidRPr="00182333">
        <w:t>9</w:t>
      </w:r>
      <w:r>
        <w:t> </w:t>
      </w:r>
      <w:r w:rsidRPr="00182333">
        <w:t>ustawy zmienianej w</w:t>
      </w:r>
      <w:r>
        <w:t> art. </w:t>
      </w:r>
      <w:r w:rsidRPr="00182333">
        <w:t>58, w</w:t>
      </w:r>
      <w:r>
        <w:t> </w:t>
      </w:r>
      <w:r w:rsidRPr="00182333">
        <w:t>terminie 120</w:t>
      </w:r>
      <w:r>
        <w:t> </w:t>
      </w:r>
      <w:r w:rsidRPr="00182333">
        <w:t>dni od dnia wejścia w</w:t>
      </w:r>
      <w:r>
        <w:t> </w:t>
      </w:r>
      <w:r w:rsidRPr="00182333">
        <w:t xml:space="preserve">życie ustawy </w:t>
      </w:r>
      <w:r>
        <w:t xml:space="preserve">Rada Izby </w:t>
      </w:r>
      <w:r w:rsidRPr="00182333">
        <w:t xml:space="preserve">potwierdza </w:t>
      </w:r>
      <w:r>
        <w:t>z urzędu</w:t>
      </w:r>
      <w:r w:rsidRPr="00182333">
        <w:t xml:space="preserve"> w</w:t>
      </w:r>
      <w:r>
        <w:t> </w:t>
      </w:r>
      <w:r w:rsidRPr="00182333">
        <w:t>drodze decyzji uprawnienia artysty zawodowego.</w:t>
      </w:r>
    </w:p>
    <w:p w14:paraId="3CA56BE5" w14:textId="12C7C155" w:rsidR="00AE27F0" w:rsidRPr="00182333" w:rsidRDefault="00AE27F0" w:rsidP="00AE27F0">
      <w:pPr>
        <w:pStyle w:val="USTustnpkodeksu"/>
      </w:pPr>
      <w:r w:rsidRPr="00182333">
        <w:lastRenderedPageBreak/>
        <w:t>2. Uprawnienia artysty zawodowego potwierdzane są bezterminowo, jeżeli działalność twórcza lub artystyczna ustalona w</w:t>
      </w:r>
      <w:r>
        <w:t> </w:t>
      </w:r>
      <w:r w:rsidRPr="00182333">
        <w:t>decyzji Komisji przekracza liczbę lat określoną dla danego zawodu w</w:t>
      </w:r>
      <w:r>
        <w:t> </w:t>
      </w:r>
      <w:r w:rsidRPr="00182333">
        <w:t>rozporządzeniu wydawanym na podstawie</w:t>
      </w:r>
      <w:r>
        <w:t xml:space="preserve"> art. </w:t>
      </w:r>
      <w:r w:rsidRPr="00182333">
        <w:t>36</w:t>
      </w:r>
      <w:r>
        <w:t xml:space="preserve"> pkt </w:t>
      </w:r>
      <w:r w:rsidRPr="00182333">
        <w:t xml:space="preserve">2. </w:t>
      </w:r>
    </w:p>
    <w:p w14:paraId="312903F6" w14:textId="1D5B42FC" w:rsidR="00AE27F0" w:rsidRDefault="00AE27F0" w:rsidP="00AE27F0">
      <w:pPr>
        <w:pStyle w:val="USTustnpkodeksu"/>
      </w:pPr>
      <w:r w:rsidRPr="00182333">
        <w:t>3. Jeżeli liczba lat nie uprawnia do bezterminowego potwierdzenia uprawnień artysty zawodowego, po 3</w:t>
      </w:r>
      <w:r>
        <w:t> </w:t>
      </w:r>
      <w:r w:rsidRPr="00182333">
        <w:t>latach podlegają one aktualizacji na zasadach określonych w</w:t>
      </w:r>
      <w:r>
        <w:t> </w:t>
      </w:r>
      <w:r w:rsidRPr="00182333">
        <w:t>ustawie.</w:t>
      </w:r>
    </w:p>
    <w:p w14:paraId="0D89D10F" w14:textId="5D370F1C" w:rsidR="00AE27F0" w:rsidRPr="00182333" w:rsidRDefault="00AE27F0" w:rsidP="00AE27F0">
      <w:pPr>
        <w:pStyle w:val="ARTartustawynprozporzdzenia"/>
      </w:pPr>
      <w:r w:rsidRPr="00182333">
        <w:rPr>
          <w:rStyle w:val="Ppogrubienie"/>
        </w:rPr>
        <w:t>Art. </w:t>
      </w:r>
      <w:del w:id="341" w:author="Autor">
        <w:r w:rsidRPr="00182333" w:rsidDel="009C61CD">
          <w:rPr>
            <w:rStyle w:val="Ppogrubienie"/>
          </w:rPr>
          <w:delText>6</w:delText>
        </w:r>
        <w:r w:rsidDel="009C61CD">
          <w:rPr>
            <w:rStyle w:val="Ppogrubienie"/>
          </w:rPr>
          <w:delText>7</w:delText>
        </w:r>
      </w:del>
      <w:ins w:id="342" w:author="Autor">
        <w:r w:rsidR="009C61CD" w:rsidRPr="00182333">
          <w:rPr>
            <w:rStyle w:val="Ppogrubienie"/>
          </w:rPr>
          <w:t>6</w:t>
        </w:r>
        <w:r w:rsidR="009C61CD">
          <w:rPr>
            <w:rStyle w:val="Ppogrubienie"/>
          </w:rPr>
          <w:t>8</w:t>
        </w:r>
      </w:ins>
      <w:r w:rsidRPr="00182333">
        <w:rPr>
          <w:rStyle w:val="Ppogrubienie"/>
        </w:rPr>
        <w:t>.</w:t>
      </w:r>
      <w:r w:rsidRPr="00182333">
        <w:t xml:space="preserve"> 1. Wszczęte przed dniem wejścia w</w:t>
      </w:r>
      <w:r>
        <w:t> </w:t>
      </w:r>
      <w:r w:rsidRPr="00182333">
        <w:t>życie niniejszej ustawy postępowania niezakończone decyzją ostateczną przed Komisją prowadzi, na podstawie przepisów dotychczasowych, Rada Izby.</w:t>
      </w:r>
    </w:p>
    <w:p w14:paraId="7B25D402" w14:textId="5C0F75E2" w:rsidR="00AE27F0" w:rsidRPr="00182333" w:rsidRDefault="00AE27F0" w:rsidP="00AE27F0">
      <w:pPr>
        <w:pStyle w:val="USTustnpkodeksu"/>
      </w:pPr>
      <w:r w:rsidRPr="00182333">
        <w:t>2. W</w:t>
      </w:r>
      <w:r>
        <w:t> </w:t>
      </w:r>
      <w:r w:rsidRPr="00182333">
        <w:t>sprawach sądowych, sądowo</w:t>
      </w:r>
      <w:r>
        <w:softHyphen/>
      </w:r>
      <w:r>
        <w:noBreakHyphen/>
      </w:r>
      <w:r w:rsidRPr="00182333">
        <w:t>administracyjnych, administracyjnych lub egzekucyjnych, dotyczących decyzji wydanych przez Komisję, stroną lub uczestnikiem staje się Izba.</w:t>
      </w:r>
    </w:p>
    <w:p w14:paraId="75434D54" w14:textId="74AE7764" w:rsidR="00AE27F0" w:rsidRPr="00182333" w:rsidRDefault="00AE27F0" w:rsidP="00AE27F0">
      <w:pPr>
        <w:pStyle w:val="USTustnpkodeksu"/>
      </w:pPr>
      <w:r w:rsidRPr="00182333">
        <w:t xml:space="preserve">3. Akta spraw </w:t>
      </w:r>
      <w:r>
        <w:t>rozpatrywanych przez</w:t>
      </w:r>
      <w:r w:rsidRPr="00182333">
        <w:t xml:space="preserve"> Komisj</w:t>
      </w:r>
      <w:r>
        <w:t>ę</w:t>
      </w:r>
      <w:r w:rsidRPr="00182333">
        <w:t>, z</w:t>
      </w:r>
      <w:r>
        <w:t> </w:t>
      </w:r>
      <w:r w:rsidRPr="00182333">
        <w:t>dniem wejścia w</w:t>
      </w:r>
      <w:r>
        <w:t> </w:t>
      </w:r>
      <w:r w:rsidRPr="00182333">
        <w:t>życie ustawy przejmuje Izba.</w:t>
      </w:r>
    </w:p>
    <w:p w14:paraId="31FA926B" w14:textId="6A401863" w:rsidR="00AE27F0" w:rsidRPr="00182333" w:rsidRDefault="00AE27F0" w:rsidP="00AE27F0">
      <w:pPr>
        <w:pStyle w:val="ARTartustawynprozporzdzenia"/>
      </w:pPr>
      <w:r w:rsidRPr="00182333">
        <w:rPr>
          <w:rStyle w:val="Ppogrubienie"/>
        </w:rPr>
        <w:t>Art. </w:t>
      </w:r>
      <w:del w:id="343" w:author="Autor">
        <w:r w:rsidRPr="00182333" w:rsidDel="009C61CD">
          <w:rPr>
            <w:rStyle w:val="Ppogrubienie"/>
          </w:rPr>
          <w:delText>6</w:delText>
        </w:r>
        <w:r w:rsidDel="009C61CD">
          <w:rPr>
            <w:rStyle w:val="Ppogrubienie"/>
          </w:rPr>
          <w:delText>8</w:delText>
        </w:r>
        <w:r w:rsidRPr="00182333" w:rsidDel="009C61CD">
          <w:rPr>
            <w:rStyle w:val="Ppogrubienie"/>
          </w:rPr>
          <w:delText>.</w:delText>
        </w:r>
      </w:del>
      <w:ins w:id="344" w:author="Autor">
        <w:r w:rsidR="009303BF">
          <w:rPr>
            <w:rStyle w:val="Ppogrubienie"/>
          </w:rPr>
          <w:t>6</w:t>
        </w:r>
        <w:r w:rsidR="009C61CD">
          <w:rPr>
            <w:rStyle w:val="Ppogrubienie"/>
          </w:rPr>
          <w:t>9</w:t>
        </w:r>
      </w:ins>
      <w:r w:rsidRPr="00182333">
        <w:t xml:space="preserve"> 1. Przy wydawaniu decyzji potwierdzającej uprawnienia artysty zawodowego, do liczby lat, o</w:t>
      </w:r>
      <w:r>
        <w:t> </w:t>
      </w:r>
      <w:r w:rsidRPr="00182333">
        <w:t>której mowa w</w:t>
      </w:r>
      <w:r>
        <w:t> art. </w:t>
      </w:r>
      <w:r w:rsidRPr="00182333">
        <w:t>34</w:t>
      </w:r>
      <w:r>
        <w:t xml:space="preserve"> ust. </w:t>
      </w:r>
      <w:r w:rsidRPr="00182333">
        <w:t>1, zalicza się lata działalności twórczej lub wykonawstwa artystycznego sprzed daty wejścia w</w:t>
      </w:r>
      <w:r>
        <w:t> </w:t>
      </w:r>
      <w:r w:rsidRPr="00182333">
        <w:t>życie ustawy, potwierdzone przez właściwą organizację reprezentatywną. Art. 23</w:t>
      </w:r>
      <w:r>
        <w:noBreakHyphen/>
      </w:r>
      <w:r w:rsidRPr="00182333">
        <w:t>29</w:t>
      </w:r>
      <w:r>
        <w:t> </w:t>
      </w:r>
      <w:r w:rsidRPr="00182333">
        <w:t>stosuje się odpowiednio.</w:t>
      </w:r>
    </w:p>
    <w:p w14:paraId="74CFD2EF" w14:textId="4ACE3C2D" w:rsidR="00AE27F0" w:rsidRPr="00182333" w:rsidRDefault="00AE27F0" w:rsidP="00AE27F0">
      <w:pPr>
        <w:pStyle w:val="USTustnpkodeksu"/>
      </w:pPr>
      <w:r w:rsidRPr="00182333">
        <w:t>2. Zaliczenie lat, o</w:t>
      </w:r>
      <w:r>
        <w:t> </w:t>
      </w:r>
      <w:r w:rsidRPr="00182333">
        <w:t>którym mowa w</w:t>
      </w:r>
      <w:r>
        <w:t> ust. </w:t>
      </w:r>
      <w:r w:rsidRPr="00182333">
        <w:t xml:space="preserve">1, jest możliwe do </w:t>
      </w:r>
      <w:r>
        <w:t xml:space="preserve">końca </w:t>
      </w:r>
      <w:r w:rsidRPr="00182333">
        <w:t>2025</w:t>
      </w:r>
      <w:r>
        <w:t> </w:t>
      </w:r>
      <w:r w:rsidRPr="00182333">
        <w:t>r.</w:t>
      </w:r>
    </w:p>
    <w:p w14:paraId="63DC0046" w14:textId="6D13973F" w:rsidR="00AE27F0" w:rsidRDefault="00AE27F0" w:rsidP="00AE27F0">
      <w:pPr>
        <w:pStyle w:val="ARTartustawynprozporzdzenia"/>
      </w:pPr>
      <w:r w:rsidRPr="00182333">
        <w:rPr>
          <w:rStyle w:val="Ppogrubienie"/>
        </w:rPr>
        <w:t>Art. </w:t>
      </w:r>
      <w:del w:id="345" w:author="Autor">
        <w:r w:rsidRPr="00182333" w:rsidDel="009C61CD">
          <w:rPr>
            <w:rStyle w:val="Ppogrubienie"/>
          </w:rPr>
          <w:delText>6</w:delText>
        </w:r>
        <w:r w:rsidDel="009C61CD">
          <w:rPr>
            <w:rStyle w:val="Ppogrubienie"/>
          </w:rPr>
          <w:delText>9</w:delText>
        </w:r>
      </w:del>
      <w:ins w:id="346" w:author="Autor">
        <w:r w:rsidR="009C61CD">
          <w:rPr>
            <w:rStyle w:val="Ppogrubienie"/>
          </w:rPr>
          <w:t>70</w:t>
        </w:r>
      </w:ins>
      <w:r w:rsidRPr="00182333">
        <w:rPr>
          <w:rStyle w:val="Ppogrubienie"/>
        </w:rPr>
        <w:t xml:space="preserve">. </w:t>
      </w:r>
      <w:r w:rsidRPr="00182333">
        <w:t>Opłata pobierana na podstawie</w:t>
      </w:r>
      <w:r>
        <w:t xml:space="preserve"> art. </w:t>
      </w:r>
      <w:r w:rsidRPr="00182333">
        <w:t>20</w:t>
      </w:r>
      <w:r>
        <w:t> </w:t>
      </w:r>
      <w:r w:rsidRPr="00182333">
        <w:t>ustawy zmienianej w</w:t>
      </w:r>
      <w:r>
        <w:t> art. </w:t>
      </w:r>
      <w:del w:id="347" w:author="Autor">
        <w:r w:rsidRPr="00182333" w:rsidDel="009303BF">
          <w:delText>5</w:delText>
        </w:r>
        <w:r w:rsidDel="009303BF">
          <w:delText>9</w:delText>
        </w:r>
      </w:del>
      <w:ins w:id="348" w:author="Autor">
        <w:r w:rsidR="009303BF">
          <w:t>60</w:t>
        </w:r>
      </w:ins>
      <w:r w:rsidRPr="00182333">
        <w:t>, należna przed dniem wejścia w</w:t>
      </w:r>
      <w:r>
        <w:t> </w:t>
      </w:r>
      <w:r w:rsidRPr="00182333">
        <w:t>życie niniejszej ustawy, pobierana jest na podstawie przepisów dotychczasowych.</w:t>
      </w:r>
    </w:p>
    <w:p w14:paraId="0A037B8A" w14:textId="2936160C" w:rsidR="00AE27F0" w:rsidRPr="00182333" w:rsidRDefault="00AE27F0" w:rsidP="00AE27F0">
      <w:pPr>
        <w:pStyle w:val="ARTartustawynprozporzdzenia"/>
      </w:pPr>
      <w:r w:rsidRPr="00C83306">
        <w:rPr>
          <w:rStyle w:val="Ppogrubienie"/>
        </w:rPr>
        <w:t>Art. </w:t>
      </w:r>
      <w:del w:id="349" w:author="Autor">
        <w:r w:rsidDel="009C61CD">
          <w:rPr>
            <w:rStyle w:val="Ppogrubienie"/>
          </w:rPr>
          <w:delText>70</w:delText>
        </w:r>
      </w:del>
      <w:ins w:id="350" w:author="Autor">
        <w:r w:rsidR="009C61CD">
          <w:rPr>
            <w:rStyle w:val="Ppogrubienie"/>
          </w:rPr>
          <w:t>71</w:t>
        </w:r>
      </w:ins>
      <w:r w:rsidRPr="00C83306">
        <w:rPr>
          <w:rStyle w:val="Ppogrubienie"/>
        </w:rPr>
        <w:t xml:space="preserve">. </w:t>
      </w:r>
      <w:r w:rsidRPr="00C83306">
        <w:t>Do osób, o</w:t>
      </w:r>
      <w:r>
        <w:t> </w:t>
      </w:r>
      <w:r w:rsidRPr="00C83306">
        <w:t>których mowa w</w:t>
      </w:r>
      <w:r>
        <w:t> art. </w:t>
      </w:r>
      <w:del w:id="351" w:author="Autor">
        <w:r w:rsidRPr="00C83306" w:rsidDel="009C61CD">
          <w:delText>66</w:delText>
        </w:r>
        <w:r w:rsidDel="009C61CD">
          <w:delText xml:space="preserve"> </w:delText>
        </w:r>
      </w:del>
      <w:ins w:id="352" w:author="Autor">
        <w:r w:rsidR="009C61CD" w:rsidRPr="00C83306">
          <w:t>6</w:t>
        </w:r>
        <w:r w:rsidR="009C61CD">
          <w:t xml:space="preserve">7 </w:t>
        </w:r>
      </w:ins>
      <w:r>
        <w:t>ust. </w:t>
      </w:r>
      <w:r w:rsidRPr="00C83306">
        <w:t>1, stosuje się przepisy ustaw zmienianych w</w:t>
      </w:r>
      <w:r>
        <w:t> art. </w:t>
      </w:r>
      <w:del w:id="353" w:author="Autor">
        <w:r w:rsidRPr="00C83306" w:rsidDel="009C61CD">
          <w:delText>60</w:delText>
        </w:r>
      </w:del>
      <w:ins w:id="354" w:author="Autor">
        <w:r w:rsidR="009C61CD" w:rsidRPr="00C83306">
          <w:t>6</w:t>
        </w:r>
        <w:r w:rsidR="009C61CD">
          <w:t>1</w:t>
        </w:r>
      </w:ins>
      <w:r>
        <w:noBreakHyphen/>
      </w:r>
      <w:del w:id="355" w:author="Autor">
        <w:r w:rsidRPr="00C83306" w:rsidDel="009C61CD">
          <w:delText>62</w:delText>
        </w:r>
        <w:r w:rsidDel="009C61CD">
          <w:delText xml:space="preserve"> </w:delText>
        </w:r>
      </w:del>
      <w:ins w:id="356" w:author="Autor">
        <w:r w:rsidR="009C61CD" w:rsidRPr="00C83306">
          <w:t>6</w:t>
        </w:r>
        <w:r w:rsidR="009C61CD">
          <w:t xml:space="preserve">3 </w:t>
        </w:r>
      </w:ins>
      <w:r>
        <w:t>i </w:t>
      </w:r>
      <w:del w:id="357" w:author="Autor">
        <w:r w:rsidRPr="00C83306" w:rsidDel="009C61CD">
          <w:delText>65</w:delText>
        </w:r>
        <w:r w:rsidDel="009C61CD">
          <w:delText xml:space="preserve"> </w:delText>
        </w:r>
      </w:del>
      <w:ins w:id="358" w:author="Autor">
        <w:r w:rsidR="009C61CD" w:rsidRPr="00C83306">
          <w:t>6</w:t>
        </w:r>
        <w:r w:rsidR="009C61CD">
          <w:t xml:space="preserve">6 </w:t>
        </w:r>
      </w:ins>
      <w:r>
        <w:t>w </w:t>
      </w:r>
      <w:r w:rsidRPr="00C83306">
        <w:t>brzmieniu dotychczasowym, do dnia wydania decyzji potwierdzającej uprawnienia artysty zawodowego.</w:t>
      </w:r>
    </w:p>
    <w:p w14:paraId="42A70525" w14:textId="24519212" w:rsidR="00AE27F0" w:rsidRPr="00182333" w:rsidRDefault="00AE27F0" w:rsidP="00AE27F0">
      <w:pPr>
        <w:pStyle w:val="ARTartustawynprozporzdzenia"/>
      </w:pPr>
      <w:r w:rsidRPr="00182333">
        <w:rPr>
          <w:rStyle w:val="Ppogrubienie"/>
        </w:rPr>
        <w:t>Art. </w:t>
      </w:r>
      <w:del w:id="359" w:author="Autor">
        <w:r w:rsidDel="009C61CD">
          <w:rPr>
            <w:rStyle w:val="Ppogrubienie"/>
          </w:rPr>
          <w:delText>71</w:delText>
        </w:r>
      </w:del>
      <w:ins w:id="360" w:author="Autor">
        <w:r w:rsidR="009C61CD">
          <w:rPr>
            <w:rStyle w:val="Ppogrubienie"/>
          </w:rPr>
          <w:t>72</w:t>
        </w:r>
      </w:ins>
      <w:r w:rsidRPr="00182333">
        <w:rPr>
          <w:rStyle w:val="Ppogrubienie"/>
        </w:rPr>
        <w:t>.</w:t>
      </w:r>
      <w:r w:rsidRPr="00182333">
        <w:t xml:space="preserve"> 1. Tworzy się Izbę.</w:t>
      </w:r>
    </w:p>
    <w:p w14:paraId="1C7D3622" w14:textId="62190D44" w:rsidR="00AE27F0" w:rsidRPr="00182333" w:rsidRDefault="00AE27F0" w:rsidP="00AE27F0">
      <w:pPr>
        <w:pStyle w:val="USTustnpkodeksu"/>
      </w:pPr>
      <w:r w:rsidRPr="00182333">
        <w:t>2. Izba nabywa osobowość prawną z</w:t>
      </w:r>
      <w:r>
        <w:t> </w:t>
      </w:r>
      <w:r w:rsidRPr="00182333">
        <w:t>dniem wejścia w</w:t>
      </w:r>
      <w:r>
        <w:t> </w:t>
      </w:r>
      <w:r w:rsidRPr="00182333">
        <w:t>życie ustawy.</w:t>
      </w:r>
    </w:p>
    <w:p w14:paraId="0A927A17" w14:textId="33423E7D" w:rsidR="00AE27F0" w:rsidRPr="00182333" w:rsidRDefault="00AE27F0" w:rsidP="00AE27F0">
      <w:pPr>
        <w:pStyle w:val="ARTartustawynprozporzdzenia"/>
      </w:pPr>
      <w:bookmarkStart w:id="361" w:name="_Hlk93830214"/>
      <w:r w:rsidRPr="00182333">
        <w:rPr>
          <w:rStyle w:val="Ppogrubienie"/>
        </w:rPr>
        <w:t>Art. </w:t>
      </w:r>
      <w:del w:id="362" w:author="Autor">
        <w:r w:rsidDel="009C61CD">
          <w:rPr>
            <w:rStyle w:val="Ppogrubienie"/>
          </w:rPr>
          <w:delText>72</w:delText>
        </w:r>
      </w:del>
      <w:ins w:id="363" w:author="Autor">
        <w:r w:rsidR="009C61CD">
          <w:rPr>
            <w:rStyle w:val="Ppogrubienie"/>
          </w:rPr>
          <w:t>73</w:t>
        </w:r>
      </w:ins>
      <w:r w:rsidRPr="00182333">
        <w:rPr>
          <w:rStyle w:val="Ppogrubienie"/>
        </w:rPr>
        <w:t>.</w:t>
      </w:r>
      <w:r w:rsidRPr="00182333">
        <w:t xml:space="preserve"> </w:t>
      </w:r>
      <w:r>
        <w:t xml:space="preserve">1. </w:t>
      </w:r>
      <w:r w:rsidRPr="00182333">
        <w:t xml:space="preserve">Minister </w:t>
      </w:r>
      <w:bookmarkEnd w:id="361"/>
      <w:r w:rsidRPr="00182333">
        <w:t>właściwy do spraw kultury i</w:t>
      </w:r>
      <w:r>
        <w:t> </w:t>
      </w:r>
      <w:r w:rsidRPr="00182333">
        <w:t xml:space="preserve">ochrony dziedzictwa narodowego, powołuje Pełnomocnika ds. Utworzenia Izby, zwanego dalej </w:t>
      </w:r>
      <w:r>
        <w:t>„</w:t>
      </w:r>
      <w:r w:rsidRPr="00182333">
        <w:t>Pełnomocnikiem</w:t>
      </w:r>
      <w:r>
        <w:t>”</w:t>
      </w:r>
      <w:r w:rsidRPr="00182333">
        <w:t xml:space="preserve"> w</w:t>
      </w:r>
      <w:r>
        <w:t> </w:t>
      </w:r>
      <w:r w:rsidRPr="00182333">
        <w:t>terminie 7</w:t>
      </w:r>
      <w:r>
        <w:t> </w:t>
      </w:r>
      <w:r w:rsidRPr="00182333">
        <w:t>dni od dnia wejścia w</w:t>
      </w:r>
      <w:r>
        <w:t> </w:t>
      </w:r>
      <w:r w:rsidRPr="00182333">
        <w:t>życie ustawy, określając zakres jego zadań oraz sposób ich realizacji i</w:t>
      </w:r>
      <w:r>
        <w:t> </w:t>
      </w:r>
      <w:r w:rsidRPr="00182333">
        <w:t>środki niezbędne do ich realizacji. Obsługę merytoryczną, organizacyjno</w:t>
      </w:r>
      <w:r>
        <w:softHyphen/>
      </w:r>
      <w:r>
        <w:noBreakHyphen/>
      </w:r>
      <w:r w:rsidRPr="00182333">
        <w:t xml:space="preserve">prawną, techniczną </w:t>
      </w:r>
      <w:r w:rsidRPr="00182333">
        <w:lastRenderedPageBreak/>
        <w:t>i</w:t>
      </w:r>
      <w:r>
        <w:t> </w:t>
      </w:r>
      <w:r w:rsidRPr="00182333">
        <w:t>kancelaryjno</w:t>
      </w:r>
      <w:r>
        <w:softHyphen/>
      </w:r>
      <w:r>
        <w:noBreakHyphen/>
      </w:r>
      <w:r w:rsidRPr="00182333">
        <w:t>biurową Pełnomocnika zapewnia urząd obsługujący ministra właściwego do spraw kultury i</w:t>
      </w:r>
      <w:r>
        <w:t> </w:t>
      </w:r>
      <w:r w:rsidRPr="00182333">
        <w:t>ochrony dziedzictwa narodowego.</w:t>
      </w:r>
    </w:p>
    <w:p w14:paraId="30627FA0" w14:textId="0B34A536" w:rsidR="00AE27F0" w:rsidRPr="00182333" w:rsidRDefault="00AE27F0" w:rsidP="00AE27F0">
      <w:pPr>
        <w:pStyle w:val="USTustnpkodeksu"/>
      </w:pPr>
      <w:r w:rsidRPr="00182333">
        <w:t>2. Celem działania Pełnomocnika jest zorganizowanie Polskiej Izby Artystów, w</w:t>
      </w:r>
      <w:r>
        <w:t> </w:t>
      </w:r>
      <w:r w:rsidRPr="00182333">
        <w:t>tym:</w:t>
      </w:r>
    </w:p>
    <w:p w14:paraId="4DC6EA9A" w14:textId="2C740ABE" w:rsidR="00AE27F0" w:rsidRPr="00182333" w:rsidRDefault="00AE27F0" w:rsidP="00AE27F0">
      <w:pPr>
        <w:pStyle w:val="PKTpunkt"/>
      </w:pPr>
      <w:r w:rsidRPr="00182333">
        <w:t>1)</w:t>
      </w:r>
      <w:r w:rsidRPr="00182333">
        <w:tab/>
        <w:t>podejmowanie czynności niezbędnych do rozpoczęcia działalności Polskiej Izby Artystów w</w:t>
      </w:r>
      <w:r>
        <w:t> </w:t>
      </w:r>
      <w:r w:rsidRPr="00182333">
        <w:t>tym jej organizacji, zatrudnienia pracowników oraz podjęcie innych czynności niezbędnych do rozpoczęcia pracy przez Izbę;</w:t>
      </w:r>
    </w:p>
    <w:p w14:paraId="6322E8BD" w14:textId="560963F8" w:rsidR="00AE27F0" w:rsidRPr="00182333" w:rsidRDefault="00AE27F0" w:rsidP="00AE27F0">
      <w:pPr>
        <w:pStyle w:val="PKTpunkt"/>
      </w:pPr>
      <w:r w:rsidRPr="00182333">
        <w:t>2)</w:t>
      </w:r>
      <w:r w:rsidRPr="00182333">
        <w:tab/>
        <w:t>wsparcie ministra właściwego do spraw kultury i</w:t>
      </w:r>
      <w:r>
        <w:t> </w:t>
      </w:r>
      <w:r w:rsidRPr="00182333">
        <w:t>ochrony dziedzictwa narodowego przy ustaleniu po raz pierwszy organizacji reprezentatywnych;</w:t>
      </w:r>
    </w:p>
    <w:p w14:paraId="4D478FD9" w14:textId="172D6A55" w:rsidR="00AE27F0" w:rsidRPr="00182333" w:rsidRDefault="00AE27F0" w:rsidP="00AE27F0">
      <w:pPr>
        <w:pStyle w:val="PKTpunkt"/>
      </w:pPr>
      <w:r w:rsidRPr="00182333">
        <w:t>3)</w:t>
      </w:r>
      <w:r w:rsidRPr="00182333">
        <w:tab/>
        <w:t>wsparcie administracyjne organizacji reprezentatywnych w</w:t>
      </w:r>
      <w:r>
        <w:t> </w:t>
      </w:r>
      <w:r w:rsidRPr="00182333">
        <w:t>wyborze członków Rady Izby pierwszej kadencji.</w:t>
      </w:r>
    </w:p>
    <w:p w14:paraId="4D6654F8" w14:textId="3348BF18" w:rsidR="00AE27F0" w:rsidRDefault="00AE27F0" w:rsidP="00AE27F0">
      <w:pPr>
        <w:pStyle w:val="USTustnpkodeksu"/>
      </w:pPr>
      <w:r w:rsidRPr="00182333">
        <w:t>3. Pełnomocnik w</w:t>
      </w:r>
      <w:r>
        <w:t> </w:t>
      </w:r>
      <w:r w:rsidRPr="00182333">
        <w:t>terminie dwóch miesięcy od dnia wejścia w</w:t>
      </w:r>
      <w:r>
        <w:t> </w:t>
      </w:r>
      <w:r w:rsidRPr="00182333">
        <w:t>życie ustawy sporządza i</w:t>
      </w:r>
      <w:r>
        <w:t> </w:t>
      </w:r>
      <w:r w:rsidRPr="00182333">
        <w:t>przedstawia do zatwierdzenia ministrowi właściwemu do spraw do spraw kultury i</w:t>
      </w:r>
      <w:r>
        <w:t> </w:t>
      </w:r>
      <w:r w:rsidRPr="00182333">
        <w:t>ochrony dziedzictwa narodowego projekt planu finansowego Polskiej Izby Artystów.</w:t>
      </w:r>
    </w:p>
    <w:p w14:paraId="07FF5A1D" w14:textId="2B1256B0" w:rsidR="00AF4D2F" w:rsidRPr="00182333" w:rsidRDefault="00AF4D2F" w:rsidP="00AE27F0">
      <w:pPr>
        <w:pStyle w:val="USTustnpkodeksu"/>
      </w:pPr>
      <w:r>
        <w:t>4. Pełnomocnik przygotowuje pierwszy raport, o którym mowa w art. 20</w:t>
      </w:r>
      <w:r w:rsidR="003A1068">
        <w:t xml:space="preserve"> ust. 8 ustawy zmienianej w art. </w:t>
      </w:r>
      <w:del w:id="364" w:author="Autor">
        <w:r w:rsidR="003A1068" w:rsidDel="009C61CD">
          <w:delText>59</w:delText>
        </w:r>
        <w:r w:rsidR="00D1660E" w:rsidDel="009C61CD">
          <w:delText xml:space="preserve"> </w:delText>
        </w:r>
      </w:del>
      <w:ins w:id="365" w:author="Autor">
        <w:r w:rsidR="009C61CD">
          <w:t xml:space="preserve">60 </w:t>
        </w:r>
      </w:ins>
      <w:r w:rsidR="00D1660E">
        <w:t xml:space="preserve">nie później niż do </w:t>
      </w:r>
      <w:r w:rsidR="008E47C6">
        <w:t>1 grudnia 2022 r</w:t>
      </w:r>
      <w:r w:rsidR="003A1068">
        <w:t>.</w:t>
      </w:r>
      <w:r w:rsidR="00D1660E">
        <w:t xml:space="preserve"> Przepisy art.</w:t>
      </w:r>
      <w:r w:rsidR="00BE3632">
        <w:t xml:space="preserve"> </w:t>
      </w:r>
      <w:r w:rsidR="00D1660E" w:rsidRPr="00D1660E">
        <w:t xml:space="preserve">20 ust. 8 ustawy zmienianej w art. </w:t>
      </w:r>
      <w:del w:id="366" w:author="Autor">
        <w:r w:rsidR="00D1660E" w:rsidRPr="00D1660E" w:rsidDel="009C61CD">
          <w:delText>59</w:delText>
        </w:r>
        <w:r w:rsidR="00D1660E" w:rsidDel="009C61CD">
          <w:delText xml:space="preserve"> </w:delText>
        </w:r>
      </w:del>
      <w:ins w:id="367" w:author="Autor">
        <w:r w:rsidR="009C61CD">
          <w:t xml:space="preserve">60 </w:t>
        </w:r>
      </w:ins>
      <w:r w:rsidR="00D1660E">
        <w:t>stosuje się odpowiednio.</w:t>
      </w:r>
    </w:p>
    <w:p w14:paraId="69D67F77" w14:textId="1C619E2A" w:rsidR="00AE27F0" w:rsidRPr="00182333" w:rsidRDefault="003A1068" w:rsidP="00AE27F0">
      <w:pPr>
        <w:pStyle w:val="USTustnpkodeksu"/>
      </w:pPr>
      <w:r>
        <w:t>5</w:t>
      </w:r>
      <w:r w:rsidR="00AE27F0" w:rsidRPr="00182333">
        <w:t>. Nadzór nad działalnością Pełnomocnika sprawuje minister właściwy do spraw kultury i</w:t>
      </w:r>
      <w:r w:rsidR="00AE27F0">
        <w:t> </w:t>
      </w:r>
      <w:r w:rsidR="00AE27F0" w:rsidRPr="00182333">
        <w:t>ochrony dziedzictwa narodowego.</w:t>
      </w:r>
    </w:p>
    <w:p w14:paraId="64E4DC1C" w14:textId="7F9B2BA1" w:rsidR="00AE27F0" w:rsidRPr="00182333" w:rsidRDefault="003A1068" w:rsidP="00AE27F0">
      <w:pPr>
        <w:pStyle w:val="USTustnpkodeksu"/>
      </w:pPr>
      <w:r>
        <w:t>6</w:t>
      </w:r>
      <w:r w:rsidR="00AE27F0" w:rsidRPr="00182333">
        <w:t>. Do czasu powołania Dyrektora Izby jego funkcję pełni Pełnomocnik.</w:t>
      </w:r>
    </w:p>
    <w:p w14:paraId="3ADCFCE2" w14:textId="4D626D5B" w:rsidR="00AE27F0" w:rsidRDefault="003A1068" w:rsidP="00AE27F0">
      <w:pPr>
        <w:pStyle w:val="USTustnpkodeksu"/>
      </w:pPr>
      <w:r>
        <w:t>7</w:t>
      </w:r>
      <w:r w:rsidR="00AE27F0" w:rsidRPr="00182333">
        <w:t>. Pełnomocnik kończy swoją działalność po powołaniu Dyrektora Izby.</w:t>
      </w:r>
    </w:p>
    <w:p w14:paraId="4ADE345B" w14:textId="3F7D89FE" w:rsidR="00AE27F0" w:rsidRDefault="00AE27F0" w:rsidP="00AE27F0">
      <w:pPr>
        <w:pStyle w:val="ARTartustawynprozporzdzenia"/>
      </w:pPr>
      <w:r w:rsidRPr="00A056ED">
        <w:rPr>
          <w:rStyle w:val="Ppogrubienie"/>
        </w:rPr>
        <w:t>Art. </w:t>
      </w:r>
      <w:del w:id="368" w:author="Autor">
        <w:r w:rsidDel="009C61CD">
          <w:rPr>
            <w:rStyle w:val="Ppogrubienie"/>
          </w:rPr>
          <w:delText>73</w:delText>
        </w:r>
      </w:del>
      <w:ins w:id="369" w:author="Autor">
        <w:r w:rsidR="009C61CD">
          <w:rPr>
            <w:rStyle w:val="Ppogrubienie"/>
          </w:rPr>
          <w:t>74</w:t>
        </w:r>
      </w:ins>
      <w:r w:rsidRPr="00A056ED">
        <w:rPr>
          <w:rStyle w:val="Ppogrubienie"/>
        </w:rPr>
        <w:t>.</w:t>
      </w:r>
      <w:r w:rsidRPr="00A056ED">
        <w:t xml:space="preserve"> </w:t>
      </w:r>
      <w:r w:rsidR="0017078B">
        <w:t xml:space="preserve">1. </w:t>
      </w:r>
      <w:r w:rsidRPr="00A056ED">
        <w:t xml:space="preserve">Do dnia </w:t>
      </w:r>
      <w:r w:rsidR="00CB444E">
        <w:t>30 czerwca</w:t>
      </w:r>
      <w:r w:rsidRPr="00A056ED">
        <w:t xml:space="preserve"> 202</w:t>
      </w:r>
      <w:r>
        <w:t>3 </w:t>
      </w:r>
      <w:r w:rsidRPr="00A056ED">
        <w:t xml:space="preserve">r. do zamówień na usługi lub dostawy udzielanych przez </w:t>
      </w:r>
      <w:r>
        <w:t xml:space="preserve">Pełnomocnika, Polską Izbę Artystów oraz </w:t>
      </w:r>
      <w:r w:rsidRPr="00A056ED">
        <w:t xml:space="preserve">Zakład Ubezpieczeń Społecznych </w:t>
      </w:r>
      <w:ins w:id="370" w:author="Autor">
        <w:r w:rsidR="002D6C5F">
          <w:t xml:space="preserve">dotyczących </w:t>
        </w:r>
        <w:r w:rsidR="009D6301">
          <w:t xml:space="preserve">tworzenia </w:t>
        </w:r>
        <w:r w:rsidR="003D4199">
          <w:t xml:space="preserve">lub modyfikacji systemów teleinformatycznych </w:t>
        </w:r>
      </w:ins>
      <w:r w:rsidRPr="00A056ED">
        <w:t>w</w:t>
      </w:r>
      <w:r>
        <w:t> </w:t>
      </w:r>
      <w:r w:rsidRPr="00A056ED">
        <w:t>związku z</w:t>
      </w:r>
      <w:r>
        <w:t> </w:t>
      </w:r>
      <w:r w:rsidRPr="00A056ED">
        <w:t xml:space="preserve">realizacją </w:t>
      </w:r>
      <w:r>
        <w:t>przepisów ustawy</w:t>
      </w:r>
      <w:r w:rsidRPr="00A056ED">
        <w:t xml:space="preserve"> nie stosuje się przepisów </w:t>
      </w:r>
      <w:del w:id="371" w:author="Autor">
        <w:r w:rsidRPr="00A056ED" w:rsidDel="00D63BB0">
          <w:delText>o</w:delText>
        </w:r>
        <w:r w:rsidDel="00D63BB0">
          <w:delText> </w:delText>
        </w:r>
        <w:r w:rsidRPr="00A056ED" w:rsidDel="00D63BB0">
          <w:delText>zamówieniach publicznych</w:delText>
        </w:r>
      </w:del>
      <w:ins w:id="372" w:author="Autor">
        <w:r w:rsidR="00D63BB0">
          <w:t xml:space="preserve">ustawy z dnia 11 września 2019 r. o zamówieniach publicznych </w:t>
        </w:r>
        <w:r w:rsidR="00DD76E7">
          <w:t>(Dz. U. z 2021 r. poz. 1129)</w:t>
        </w:r>
      </w:ins>
      <w:r w:rsidRPr="00A056ED">
        <w:t>.</w:t>
      </w:r>
    </w:p>
    <w:p w14:paraId="509FC0B5" w14:textId="30871293" w:rsidR="0017078B" w:rsidRPr="00974ACD" w:rsidRDefault="0017078B" w:rsidP="00974ACD">
      <w:pPr>
        <w:pStyle w:val="USTustnpkodeksu"/>
      </w:pPr>
      <w:r>
        <w:t xml:space="preserve">2. </w:t>
      </w:r>
      <w:r w:rsidRPr="00974ACD">
        <w:t>System</w:t>
      </w:r>
      <w:ins w:id="373" w:author="Autor">
        <w:r w:rsidR="009303BF">
          <w:t xml:space="preserve"> </w:t>
        </w:r>
      </w:ins>
      <w:del w:id="374" w:author="Autor">
        <w:r w:rsidRPr="00974ACD" w:rsidDel="009303BF">
          <w:delText xml:space="preserve">, o którym mowa w art. 37 </w:delText>
        </w:r>
      </w:del>
      <w:ins w:id="375" w:author="Autor">
        <w:del w:id="376" w:author="Autor">
          <w:r w:rsidR="009C61CD" w:rsidRPr="00974ACD" w:rsidDel="009303BF">
            <w:delText>3</w:delText>
          </w:r>
          <w:r w:rsidR="009C61CD" w:rsidDel="009303BF">
            <w:delText>8</w:delText>
          </w:r>
          <w:r w:rsidR="009C61CD" w:rsidRPr="00974ACD" w:rsidDel="009303BF">
            <w:delText xml:space="preserve"> </w:delText>
          </w:r>
        </w:del>
      </w:ins>
      <w:del w:id="377" w:author="Autor">
        <w:r w:rsidRPr="00974ACD" w:rsidDel="009303BF">
          <w:delText xml:space="preserve">ustawy, </w:delText>
        </w:r>
      </w:del>
      <w:r w:rsidR="00974ACD" w:rsidRPr="00974ACD">
        <w:t xml:space="preserve">może być zrealizowany </w:t>
      </w:r>
      <w:r w:rsidRPr="00974ACD">
        <w:t>w całości lub w części przy pomocy jednostek podległych lub nadzorowanych</w:t>
      </w:r>
      <w:r w:rsidR="00974ACD" w:rsidRPr="00974ACD">
        <w:t xml:space="preserve"> przez ministra właściwego do spraw informatyzacji</w:t>
      </w:r>
      <w:r w:rsidRPr="00974ACD">
        <w:t>.</w:t>
      </w:r>
    </w:p>
    <w:p w14:paraId="1BB0CA74" w14:textId="7203EF5E" w:rsidR="0017078B" w:rsidRPr="0017078B" w:rsidRDefault="00974ACD" w:rsidP="00974ACD">
      <w:pPr>
        <w:pStyle w:val="USTustnpkodeksu"/>
      </w:pPr>
      <w:r w:rsidRPr="00974ACD">
        <w:t>3</w:t>
      </w:r>
      <w:r w:rsidR="0017078B" w:rsidRPr="00974ACD">
        <w:t>. Realizacja</w:t>
      </w:r>
      <w:r w:rsidR="0017078B" w:rsidRPr="0017078B">
        <w:t xml:space="preserve"> zadań, o których mowa w ust. </w:t>
      </w:r>
      <w:r>
        <w:t>2</w:t>
      </w:r>
      <w:r w:rsidR="0017078B" w:rsidRPr="0017078B">
        <w:t xml:space="preserve">, może być finansowana w formie dotacji celowej z części budżetu państwa, której dysponentem jest minister właściwy do spraw </w:t>
      </w:r>
      <w:r>
        <w:t>kultury i ochrony dziedzictwa narodowego</w:t>
      </w:r>
      <w:r w:rsidR="0017078B" w:rsidRPr="0017078B">
        <w:t xml:space="preserve">. </w:t>
      </w:r>
    </w:p>
    <w:p w14:paraId="498B611F" w14:textId="46C56B4B" w:rsidR="00AE27F0" w:rsidRPr="00182333" w:rsidRDefault="00AE27F0" w:rsidP="00AE27F0">
      <w:pPr>
        <w:pStyle w:val="ARTartustawynprozporzdzenia"/>
      </w:pPr>
      <w:r w:rsidRPr="004F5B49">
        <w:rPr>
          <w:rStyle w:val="Ppogrubienie"/>
        </w:rPr>
        <w:lastRenderedPageBreak/>
        <w:t xml:space="preserve">Art. </w:t>
      </w:r>
      <w:del w:id="378" w:author="Autor">
        <w:r w:rsidDel="009C61CD">
          <w:rPr>
            <w:rStyle w:val="Ppogrubienie"/>
          </w:rPr>
          <w:delText>74</w:delText>
        </w:r>
      </w:del>
      <w:ins w:id="379" w:author="Autor">
        <w:r w:rsidR="009C61CD">
          <w:rPr>
            <w:rStyle w:val="Ppogrubienie"/>
          </w:rPr>
          <w:t>75</w:t>
        </w:r>
      </w:ins>
      <w:r w:rsidRPr="004F5B49">
        <w:rPr>
          <w:rStyle w:val="Ppogrubienie"/>
        </w:rPr>
        <w:t>.</w:t>
      </w:r>
      <w:r w:rsidRPr="00182333">
        <w:t xml:space="preserve"> 1. Minister właściwy do spraw kultury i</w:t>
      </w:r>
      <w:r>
        <w:t> </w:t>
      </w:r>
      <w:r w:rsidRPr="00182333">
        <w:t>ochrony dziedzictwa narodowego podejmie działania i</w:t>
      </w:r>
      <w:r>
        <w:t> </w:t>
      </w:r>
      <w:r w:rsidRPr="00182333">
        <w:t>przekaże w</w:t>
      </w:r>
      <w:r>
        <w:t> </w:t>
      </w:r>
      <w:r w:rsidRPr="00182333">
        <w:t>drodze dotacji niezbędne środki do utworzenia Izby niezwłocznie po wejściu w</w:t>
      </w:r>
      <w:r>
        <w:t> </w:t>
      </w:r>
      <w:r w:rsidRPr="00182333">
        <w:t>życie ustawy.</w:t>
      </w:r>
    </w:p>
    <w:p w14:paraId="0319C8D8" w14:textId="6880653E" w:rsidR="00AE27F0" w:rsidRPr="00182333" w:rsidRDefault="00AE27F0" w:rsidP="00AE27F0">
      <w:pPr>
        <w:pStyle w:val="USTustnpkodeksu"/>
      </w:pPr>
      <w:r w:rsidRPr="00182333">
        <w:t>2. W</w:t>
      </w:r>
      <w:r>
        <w:t> </w:t>
      </w:r>
      <w:r w:rsidRPr="00182333">
        <w:t>celu wykonania przepisów ustawy Prezes Rady Ministrów dokonuje, w</w:t>
      </w:r>
      <w:r>
        <w:t> </w:t>
      </w:r>
      <w:r w:rsidRPr="00182333">
        <w:t>drodze rozporządzenia, przeniesienia planowanych dochodów i</w:t>
      </w:r>
      <w:r>
        <w:t> </w:t>
      </w:r>
      <w:r w:rsidRPr="00182333">
        <w:t>wydatków budżetowych, w</w:t>
      </w:r>
      <w:r>
        <w:t> </w:t>
      </w:r>
      <w:r w:rsidRPr="00182333">
        <w:t>tym wynagrodzeń oraz limitów zatrudnienia, między częściami, działami i</w:t>
      </w:r>
      <w:r>
        <w:t> </w:t>
      </w:r>
      <w:r w:rsidRPr="00182333">
        <w:t>rozdziałami budżetu państwa z</w:t>
      </w:r>
      <w:r>
        <w:t> </w:t>
      </w:r>
      <w:r w:rsidRPr="00182333">
        <w:t>zachowaniem przeznaczenia środków publicznych wynikającego z</w:t>
      </w:r>
      <w:r>
        <w:t> </w:t>
      </w:r>
      <w:r w:rsidRPr="00182333">
        <w:t>ustawy budżetowej.</w:t>
      </w:r>
    </w:p>
    <w:p w14:paraId="0F3AAD23" w14:textId="16041459" w:rsidR="00AE27F0" w:rsidRPr="00182333" w:rsidRDefault="00AE27F0" w:rsidP="00AE27F0">
      <w:pPr>
        <w:pStyle w:val="USTustnpkodeksu"/>
      </w:pPr>
      <w:r w:rsidRPr="00182333">
        <w:t>3. W</w:t>
      </w:r>
      <w:r>
        <w:t> </w:t>
      </w:r>
      <w:r w:rsidRPr="00182333">
        <w:t>celu wykonania przepisów ustawy minister właściwy do spraw kultury i</w:t>
      </w:r>
      <w:r>
        <w:t> </w:t>
      </w:r>
      <w:r w:rsidRPr="00182333">
        <w:t>ochrony dziedzictwa narodowego dokona przeniesienia wydatków między działami klasyfikacji budżetowej w</w:t>
      </w:r>
      <w:r>
        <w:t> </w:t>
      </w:r>
      <w:r w:rsidRPr="00182333">
        <w:t>ramach części budżetowej, której jest dysponentem.</w:t>
      </w:r>
    </w:p>
    <w:p w14:paraId="5910C0B4" w14:textId="404CA74B" w:rsidR="00AE27F0" w:rsidRPr="00182333" w:rsidRDefault="00AE27F0" w:rsidP="00AE27F0">
      <w:pPr>
        <w:pStyle w:val="ARTartustawynprozporzdzenia"/>
      </w:pPr>
      <w:r w:rsidRPr="00182333">
        <w:rPr>
          <w:rStyle w:val="Ppogrubienie"/>
        </w:rPr>
        <w:t xml:space="preserve">Art. </w:t>
      </w:r>
      <w:del w:id="380" w:author="Autor">
        <w:r w:rsidDel="009C61CD">
          <w:rPr>
            <w:rStyle w:val="Ppogrubienie"/>
          </w:rPr>
          <w:delText>75</w:delText>
        </w:r>
      </w:del>
      <w:ins w:id="381" w:author="Autor">
        <w:r w:rsidR="009C61CD">
          <w:rPr>
            <w:rStyle w:val="Ppogrubienie"/>
          </w:rPr>
          <w:t>76</w:t>
        </w:r>
      </w:ins>
      <w:r w:rsidRPr="00182333">
        <w:rPr>
          <w:rStyle w:val="Ppogrubienie"/>
        </w:rPr>
        <w:t>.</w:t>
      </w:r>
      <w:r w:rsidRPr="00182333">
        <w:t xml:space="preserve"> 1.</w:t>
      </w:r>
      <w:r w:rsidRPr="00182333">
        <w:tab/>
        <w:t xml:space="preserve"> Minister właściwy do spraw kultury i</w:t>
      </w:r>
      <w:r>
        <w:t> </w:t>
      </w:r>
      <w:r w:rsidRPr="00182333">
        <w:t>ochrony dziedzictwa narodowego w</w:t>
      </w:r>
      <w:r>
        <w:t> </w:t>
      </w:r>
      <w:r w:rsidRPr="00182333">
        <w:t>terminie 21</w:t>
      </w:r>
      <w:r>
        <w:t> </w:t>
      </w:r>
      <w:r w:rsidRPr="00182333">
        <w:t>dni od dnia wejścia w</w:t>
      </w:r>
      <w:r>
        <w:t> </w:t>
      </w:r>
      <w:r w:rsidRPr="00182333">
        <w:t>życie niniejszej ustawy, po otrzymaniu opinii Pełnomocnika, ustala pierwszą listę organizacji reprezentatywnych i</w:t>
      </w:r>
      <w:r>
        <w:t> </w:t>
      </w:r>
      <w:r w:rsidRPr="00182333">
        <w:t>ogłasza ją na stronie podmiotowej Biuletynu Informacji Publicznej urzędu, który go obsługuje.</w:t>
      </w:r>
    </w:p>
    <w:p w14:paraId="72BD9194" w14:textId="4FA2B4F1" w:rsidR="00AE27F0" w:rsidRPr="00182333" w:rsidRDefault="00AE27F0" w:rsidP="00AE27F0">
      <w:pPr>
        <w:pStyle w:val="USTustnpkodeksu"/>
      </w:pPr>
      <w:r w:rsidRPr="00182333">
        <w:t>2. Lista jest ustalana według zasad określonych ustawą, na podstawie dostępnych danych oraz informacji pochodzących z</w:t>
      </w:r>
      <w:r>
        <w:t> </w:t>
      </w:r>
      <w:r w:rsidRPr="00182333">
        <w:t>Głównego Urzędu Statystycznego oraz badań statystycznych.</w:t>
      </w:r>
    </w:p>
    <w:p w14:paraId="6D86D2F3" w14:textId="1C609819" w:rsidR="00AE27F0" w:rsidRDefault="00AE27F0" w:rsidP="00AE27F0">
      <w:pPr>
        <w:pStyle w:val="USTustnpkodeksu"/>
      </w:pPr>
      <w:r w:rsidRPr="00182333">
        <w:t>3. Jeżeli żadna z</w:t>
      </w:r>
      <w:r>
        <w:t> </w:t>
      </w:r>
      <w:r w:rsidRPr="00182333">
        <w:t>organizacji nie spełnia kryterium reprezentatywności, za reprezentatywne uznaje się po dwie organizacje reprezentujące największą liczbę artystów działających w</w:t>
      </w:r>
      <w:r>
        <w:t> </w:t>
      </w:r>
      <w:r w:rsidRPr="00182333">
        <w:t>danym zawodzie artystycznym.</w:t>
      </w:r>
    </w:p>
    <w:p w14:paraId="68579B9A" w14:textId="37BB3428" w:rsidR="00AE27F0" w:rsidRPr="00182333" w:rsidRDefault="00AE27F0" w:rsidP="00AE27F0">
      <w:pPr>
        <w:pStyle w:val="USTustnpkodeksu"/>
      </w:pPr>
      <w:r>
        <w:t>4. Organizacje z listy, o której mowa w ust. 1, uznaje się za organizacje reprezentatywne przez okres 2 lat od dnia wejścia w życie niniejszej ustawy.</w:t>
      </w:r>
    </w:p>
    <w:p w14:paraId="03F94F5F" w14:textId="2D1E11B1" w:rsidR="00AE27F0" w:rsidRPr="00182333" w:rsidRDefault="00AE27F0" w:rsidP="00AE27F0">
      <w:pPr>
        <w:pStyle w:val="ARTartustawynprozporzdzenia"/>
      </w:pPr>
      <w:r w:rsidRPr="00182333">
        <w:rPr>
          <w:rStyle w:val="Ppogrubienie"/>
        </w:rPr>
        <w:t xml:space="preserve">Art. </w:t>
      </w:r>
      <w:del w:id="382" w:author="Autor">
        <w:r w:rsidDel="009C61CD">
          <w:rPr>
            <w:rStyle w:val="Ppogrubienie"/>
          </w:rPr>
          <w:delText>76</w:delText>
        </w:r>
      </w:del>
      <w:ins w:id="383" w:author="Autor">
        <w:r w:rsidR="009C61CD">
          <w:rPr>
            <w:rStyle w:val="Ppogrubienie"/>
          </w:rPr>
          <w:t>77</w:t>
        </w:r>
      </w:ins>
      <w:r w:rsidRPr="00182333">
        <w:rPr>
          <w:rStyle w:val="Ppogrubienie"/>
        </w:rPr>
        <w:t>.</w:t>
      </w:r>
      <w:r w:rsidRPr="00182333">
        <w:t xml:space="preserve"> 1. Organizacje reprezentatywne z</w:t>
      </w:r>
      <w:r>
        <w:t> </w:t>
      </w:r>
      <w:r w:rsidRPr="00182333">
        <w:t>listy, o</w:t>
      </w:r>
      <w:r>
        <w:t> </w:t>
      </w:r>
      <w:r w:rsidRPr="00182333">
        <w:t>której mowa w</w:t>
      </w:r>
      <w:r>
        <w:t> art. </w:t>
      </w:r>
      <w:del w:id="384" w:author="Autor">
        <w:r w:rsidDel="009C61CD">
          <w:delText xml:space="preserve">75 </w:delText>
        </w:r>
      </w:del>
      <w:ins w:id="385" w:author="Autor">
        <w:r w:rsidR="009C61CD">
          <w:t xml:space="preserve">76 </w:t>
        </w:r>
      </w:ins>
      <w:r>
        <w:t>ust. 1</w:t>
      </w:r>
      <w:r w:rsidRPr="00182333">
        <w:t>, wyznaczają przedstawicieli do wyboru członków Rady Izby w</w:t>
      </w:r>
      <w:r>
        <w:t> </w:t>
      </w:r>
      <w:r w:rsidRPr="00182333">
        <w:t>terminie 60</w:t>
      </w:r>
      <w:r>
        <w:t> </w:t>
      </w:r>
      <w:r w:rsidRPr="00182333">
        <w:t>dni od dnia wejścia w</w:t>
      </w:r>
      <w:r>
        <w:t> </w:t>
      </w:r>
      <w:r w:rsidRPr="00182333">
        <w:t>życie niniejszej ustawy.</w:t>
      </w:r>
    </w:p>
    <w:p w14:paraId="0E669C9F" w14:textId="1D0A82BE" w:rsidR="00AE27F0" w:rsidRPr="00182333" w:rsidRDefault="00AE27F0" w:rsidP="00AE27F0">
      <w:pPr>
        <w:pStyle w:val="USTustnpkodeksu"/>
      </w:pPr>
      <w:r w:rsidRPr="00182333">
        <w:t>2. Jeżeli w</w:t>
      </w:r>
      <w:r>
        <w:t> </w:t>
      </w:r>
      <w:r w:rsidRPr="00182333">
        <w:t>okresie, o</w:t>
      </w:r>
      <w:r>
        <w:t> </w:t>
      </w:r>
      <w:r w:rsidRPr="00182333">
        <w:t>którym mowa w</w:t>
      </w:r>
      <w:r>
        <w:t> ust. </w:t>
      </w:r>
      <w:r w:rsidRPr="00182333">
        <w:t>1, na obszarze Rzeczypospolitej Polskiej ogłoszony będzie stan epidemii, organizacje reprezentatywne zwalnia się z</w:t>
      </w:r>
      <w:r>
        <w:t> </w:t>
      </w:r>
      <w:r w:rsidRPr="00182333">
        <w:t>wymogu, o</w:t>
      </w:r>
      <w:r>
        <w:t> </w:t>
      </w:r>
      <w:r w:rsidRPr="00182333">
        <w:t>którym mowa w</w:t>
      </w:r>
      <w:r>
        <w:t> art. </w:t>
      </w:r>
      <w:r w:rsidRPr="00182333">
        <w:t>8</w:t>
      </w:r>
      <w:r>
        <w:t xml:space="preserve"> ust. </w:t>
      </w:r>
      <w:r w:rsidRPr="00182333">
        <w:t>2.</w:t>
      </w:r>
    </w:p>
    <w:p w14:paraId="11934094" w14:textId="37739483" w:rsidR="00AE27F0" w:rsidRPr="00182333" w:rsidRDefault="00AE27F0" w:rsidP="00AE27F0">
      <w:pPr>
        <w:pStyle w:val="USTustnpkodeksu"/>
      </w:pPr>
      <w:r w:rsidRPr="00182333">
        <w:t>3. Organizacje reprezentatywne wybierają członków Rady Izby w</w:t>
      </w:r>
      <w:r>
        <w:t> </w:t>
      </w:r>
      <w:r w:rsidRPr="00182333">
        <w:t>terminie 90</w:t>
      </w:r>
      <w:r>
        <w:t> </w:t>
      </w:r>
      <w:r w:rsidRPr="00182333">
        <w:t>dni od dnia wejścia w</w:t>
      </w:r>
      <w:r>
        <w:t> </w:t>
      </w:r>
      <w:r w:rsidRPr="00182333">
        <w:t>życie niniejszej ustawy.</w:t>
      </w:r>
    </w:p>
    <w:p w14:paraId="592125D0" w14:textId="5E6A7D24" w:rsidR="00AE27F0" w:rsidRPr="00182333" w:rsidRDefault="00AE27F0" w:rsidP="00AE27F0">
      <w:pPr>
        <w:pStyle w:val="ARTartustawynprozporzdzenia"/>
      </w:pPr>
      <w:r w:rsidRPr="00182333">
        <w:rPr>
          <w:rStyle w:val="Ppogrubienie"/>
        </w:rPr>
        <w:lastRenderedPageBreak/>
        <w:t xml:space="preserve">Art. </w:t>
      </w:r>
      <w:del w:id="386" w:author="Autor">
        <w:r w:rsidDel="009C61CD">
          <w:rPr>
            <w:rStyle w:val="Ppogrubienie"/>
          </w:rPr>
          <w:delText>77</w:delText>
        </w:r>
      </w:del>
      <w:ins w:id="387" w:author="Autor">
        <w:r w:rsidR="009C61CD">
          <w:rPr>
            <w:rStyle w:val="Ppogrubienie"/>
          </w:rPr>
          <w:t>78</w:t>
        </w:r>
      </w:ins>
      <w:r w:rsidRPr="00182333">
        <w:rPr>
          <w:rStyle w:val="Ppogrubienie"/>
        </w:rPr>
        <w:t>.</w:t>
      </w:r>
      <w:r w:rsidRPr="00182333">
        <w:t xml:space="preserve"> 1. Maksymalny limit wydatków z</w:t>
      </w:r>
      <w:r>
        <w:t> </w:t>
      </w:r>
      <w:r w:rsidRPr="00182333">
        <w:t>budżetu państwa przeznaczonych na wykonywanie zadań ministra właściwego do spraw kultury i</w:t>
      </w:r>
      <w:r>
        <w:t> </w:t>
      </w:r>
      <w:r w:rsidRPr="00182333">
        <w:t>ochrony dziedzictwa narodowego wynikających z</w:t>
      </w:r>
      <w:r>
        <w:t> </w:t>
      </w:r>
      <w:r w:rsidRPr="00182333">
        <w:t>niniejszej ustawy wynosi w</w:t>
      </w:r>
      <w:r>
        <w:t> </w:t>
      </w:r>
      <w:r w:rsidRPr="00182333">
        <w:t>roku:</w:t>
      </w:r>
    </w:p>
    <w:p w14:paraId="67B4714E" w14:textId="72835D3E" w:rsidR="00AE27F0" w:rsidRPr="00182333" w:rsidRDefault="00AE27F0" w:rsidP="00AE27F0">
      <w:pPr>
        <w:pStyle w:val="PKTpunkt"/>
      </w:pPr>
      <w:r w:rsidRPr="00182333">
        <w:t>1)</w:t>
      </w:r>
      <w:r w:rsidRPr="00182333">
        <w:tab/>
        <w:t>202</w:t>
      </w:r>
      <w:r w:rsidR="000254F4">
        <w:t>2</w:t>
      </w:r>
      <w:r>
        <w:t> </w:t>
      </w:r>
      <w:r w:rsidRPr="00182333">
        <w:t xml:space="preserve">r. – </w:t>
      </w:r>
      <w:r w:rsidR="000F37F6">
        <w:t>7</w:t>
      </w:r>
      <w:r w:rsidR="00514B6F">
        <w:t>,12</w:t>
      </w:r>
      <w:r>
        <w:t> </w:t>
      </w:r>
      <w:r w:rsidRPr="00182333">
        <w:t>mln zł;</w:t>
      </w:r>
    </w:p>
    <w:p w14:paraId="106BA7E3" w14:textId="1440BBD0" w:rsidR="00AE27F0" w:rsidRPr="00182333" w:rsidRDefault="00AE27F0" w:rsidP="00AE27F0">
      <w:pPr>
        <w:pStyle w:val="PKTpunkt"/>
      </w:pPr>
      <w:r w:rsidRPr="00182333">
        <w:t>2)</w:t>
      </w:r>
      <w:r w:rsidRPr="00182333">
        <w:tab/>
        <w:t>202</w:t>
      </w:r>
      <w:r w:rsidR="000254F4">
        <w:t>3</w:t>
      </w:r>
      <w:r>
        <w:t> </w:t>
      </w:r>
      <w:r w:rsidRPr="00182333">
        <w:t xml:space="preserve">r. – </w:t>
      </w:r>
      <w:r w:rsidR="000F37F6">
        <w:t>19,</w:t>
      </w:r>
      <w:r w:rsidR="00514B6F">
        <w:t>53</w:t>
      </w:r>
      <w:r>
        <w:t> </w:t>
      </w:r>
      <w:r w:rsidRPr="00182333">
        <w:t>mln zł;</w:t>
      </w:r>
    </w:p>
    <w:p w14:paraId="0D146E2F" w14:textId="28E66467" w:rsidR="00AE27F0" w:rsidRPr="00182333" w:rsidRDefault="00AE27F0" w:rsidP="00AE27F0">
      <w:pPr>
        <w:pStyle w:val="PKTpunkt"/>
      </w:pPr>
      <w:r w:rsidRPr="00182333">
        <w:t>3)</w:t>
      </w:r>
      <w:r w:rsidRPr="00182333">
        <w:tab/>
        <w:t>202</w:t>
      </w:r>
      <w:r w:rsidR="000254F4">
        <w:t>4</w:t>
      </w:r>
      <w:r>
        <w:t> </w:t>
      </w:r>
      <w:r w:rsidRPr="00182333">
        <w:t xml:space="preserve">r. – </w:t>
      </w:r>
      <w:r w:rsidR="00804653">
        <w:t>9,54</w:t>
      </w:r>
      <w:r>
        <w:t> </w:t>
      </w:r>
      <w:r w:rsidRPr="00182333">
        <w:t>mln zł;</w:t>
      </w:r>
    </w:p>
    <w:p w14:paraId="63D3B5D2" w14:textId="17ABE8E2" w:rsidR="00AE27F0" w:rsidRPr="00182333" w:rsidRDefault="00AE27F0" w:rsidP="00AE27F0">
      <w:pPr>
        <w:pStyle w:val="PKTpunkt"/>
      </w:pPr>
      <w:r w:rsidRPr="00182333">
        <w:t>4)</w:t>
      </w:r>
      <w:r w:rsidRPr="00182333">
        <w:tab/>
        <w:t>202</w:t>
      </w:r>
      <w:r w:rsidR="000254F4">
        <w:t>5</w:t>
      </w:r>
      <w:r>
        <w:t> </w:t>
      </w:r>
      <w:r w:rsidRPr="00182333">
        <w:t xml:space="preserve">r. – </w:t>
      </w:r>
      <w:r w:rsidR="00804653">
        <w:t>9,78</w:t>
      </w:r>
      <w:r>
        <w:t> </w:t>
      </w:r>
      <w:r w:rsidRPr="00182333">
        <w:t>mln zł;</w:t>
      </w:r>
    </w:p>
    <w:p w14:paraId="4BF334B2" w14:textId="2312E42E" w:rsidR="00AE27F0" w:rsidRPr="00182333" w:rsidRDefault="00AE27F0" w:rsidP="00AE27F0">
      <w:pPr>
        <w:pStyle w:val="PKTpunkt"/>
      </w:pPr>
      <w:r w:rsidRPr="00182333">
        <w:t>5)</w:t>
      </w:r>
      <w:r w:rsidRPr="00182333">
        <w:tab/>
        <w:t>202</w:t>
      </w:r>
      <w:r w:rsidR="000254F4">
        <w:t>6</w:t>
      </w:r>
      <w:r>
        <w:t> </w:t>
      </w:r>
      <w:r w:rsidRPr="00182333">
        <w:t xml:space="preserve">r. – </w:t>
      </w:r>
      <w:r w:rsidR="00603D35">
        <w:t>10,02</w:t>
      </w:r>
      <w:r>
        <w:t> </w:t>
      </w:r>
      <w:r w:rsidRPr="00182333">
        <w:t>mln zł;</w:t>
      </w:r>
    </w:p>
    <w:p w14:paraId="4C3970B9" w14:textId="37748AB5" w:rsidR="00AE27F0" w:rsidRPr="00182333" w:rsidRDefault="00AE27F0" w:rsidP="00AE27F0">
      <w:pPr>
        <w:pStyle w:val="PKTpunkt"/>
      </w:pPr>
      <w:r w:rsidRPr="00182333">
        <w:t>6)</w:t>
      </w:r>
      <w:r w:rsidRPr="00182333">
        <w:tab/>
        <w:t>202</w:t>
      </w:r>
      <w:r w:rsidR="000254F4">
        <w:t>7</w:t>
      </w:r>
      <w:r>
        <w:t> </w:t>
      </w:r>
      <w:r w:rsidRPr="00182333">
        <w:t xml:space="preserve">r. – </w:t>
      </w:r>
      <w:r w:rsidR="001B6C24">
        <w:t>10,24</w:t>
      </w:r>
      <w:r>
        <w:t> </w:t>
      </w:r>
      <w:r w:rsidRPr="00182333">
        <w:t>mln zł;</w:t>
      </w:r>
    </w:p>
    <w:p w14:paraId="52A63DCD" w14:textId="09A8B8D0" w:rsidR="00AE27F0" w:rsidRPr="00182333" w:rsidRDefault="00AE27F0" w:rsidP="00AE27F0">
      <w:pPr>
        <w:pStyle w:val="PKTpunkt"/>
      </w:pPr>
      <w:r w:rsidRPr="00182333">
        <w:t>7)</w:t>
      </w:r>
      <w:r w:rsidRPr="00182333">
        <w:tab/>
        <w:t>202</w:t>
      </w:r>
      <w:r w:rsidR="000254F4">
        <w:t>8</w:t>
      </w:r>
      <w:r>
        <w:t> </w:t>
      </w:r>
      <w:r w:rsidRPr="00182333">
        <w:t xml:space="preserve">r. – </w:t>
      </w:r>
      <w:r w:rsidR="008E37A6">
        <w:t>10,53</w:t>
      </w:r>
      <w:r>
        <w:t> </w:t>
      </w:r>
      <w:r w:rsidRPr="00182333">
        <w:t>mln zł;</w:t>
      </w:r>
    </w:p>
    <w:p w14:paraId="4E9DBE15" w14:textId="20AE98D8" w:rsidR="00AE27F0" w:rsidRPr="00182333" w:rsidRDefault="00AE27F0" w:rsidP="00AE27F0">
      <w:pPr>
        <w:pStyle w:val="PKTpunkt"/>
      </w:pPr>
      <w:r w:rsidRPr="00182333">
        <w:t>8)</w:t>
      </w:r>
      <w:r w:rsidRPr="00182333">
        <w:tab/>
        <w:t>202</w:t>
      </w:r>
      <w:r w:rsidR="000254F4">
        <w:t>9</w:t>
      </w:r>
      <w:r>
        <w:t> </w:t>
      </w:r>
      <w:r w:rsidRPr="00182333">
        <w:t xml:space="preserve">r. – </w:t>
      </w:r>
      <w:r w:rsidR="008E37A6">
        <w:t>10,79</w:t>
      </w:r>
      <w:r>
        <w:t> </w:t>
      </w:r>
      <w:r w:rsidRPr="00182333">
        <w:t>mln zł;</w:t>
      </w:r>
    </w:p>
    <w:p w14:paraId="149218F4" w14:textId="2709DFD1" w:rsidR="00AE27F0" w:rsidRPr="00182333" w:rsidRDefault="00AE27F0" w:rsidP="00AE27F0">
      <w:pPr>
        <w:pStyle w:val="PKTpunkt"/>
      </w:pPr>
      <w:r w:rsidRPr="00182333">
        <w:t>9)</w:t>
      </w:r>
      <w:r w:rsidRPr="00182333">
        <w:tab/>
        <w:t>20</w:t>
      </w:r>
      <w:r w:rsidR="000254F4">
        <w:t>30</w:t>
      </w:r>
      <w:r>
        <w:t> </w:t>
      </w:r>
      <w:r w:rsidRPr="00182333">
        <w:t xml:space="preserve">r. – </w:t>
      </w:r>
      <w:r w:rsidR="006D1688">
        <w:t>11,06</w:t>
      </w:r>
      <w:r>
        <w:t> </w:t>
      </w:r>
      <w:r w:rsidRPr="00182333">
        <w:t>mln zł;</w:t>
      </w:r>
    </w:p>
    <w:p w14:paraId="43D3FCA4" w14:textId="11583652" w:rsidR="00AE27F0" w:rsidRPr="00182333" w:rsidRDefault="00AE27F0" w:rsidP="00AE27F0">
      <w:pPr>
        <w:pStyle w:val="PKTpunkt"/>
      </w:pPr>
      <w:r w:rsidRPr="00182333">
        <w:t>10)</w:t>
      </w:r>
      <w:r w:rsidRPr="00182333">
        <w:tab/>
        <w:t>203</w:t>
      </w:r>
      <w:r w:rsidR="000254F4">
        <w:t>1</w:t>
      </w:r>
      <w:r>
        <w:t> </w:t>
      </w:r>
      <w:r w:rsidRPr="00182333">
        <w:t xml:space="preserve">r. – </w:t>
      </w:r>
      <w:r w:rsidR="00980055">
        <w:t>11</w:t>
      </w:r>
      <w:r w:rsidRPr="00182333">
        <w:t>,</w:t>
      </w:r>
      <w:r w:rsidR="00980055">
        <w:t>34</w:t>
      </w:r>
      <w:r>
        <w:t> </w:t>
      </w:r>
      <w:r w:rsidRPr="00182333">
        <w:t>mln zł.</w:t>
      </w:r>
    </w:p>
    <w:p w14:paraId="368FFBAA" w14:textId="594FEF15" w:rsidR="00AE27F0" w:rsidRPr="00182333" w:rsidRDefault="00AE27F0" w:rsidP="00AE27F0">
      <w:pPr>
        <w:pStyle w:val="USTustnpkodeksu"/>
      </w:pPr>
      <w:r w:rsidRPr="00182333">
        <w:t>2. Minister właściwy do spraw kultury i</w:t>
      </w:r>
      <w:r>
        <w:t> </w:t>
      </w:r>
      <w:r w:rsidRPr="00182333">
        <w:t>ochrony dziedzictwa narodowego monitoruje wykorzystanie limitu wydatków, o</w:t>
      </w:r>
      <w:r>
        <w:t> </w:t>
      </w:r>
      <w:r w:rsidRPr="00182333">
        <w:t>którym mowa w</w:t>
      </w:r>
      <w:r>
        <w:t> ust. </w:t>
      </w:r>
      <w:r w:rsidRPr="00182333">
        <w:t>1, oraz jest odpowiedzialny za wdrożenie mechanizmu korygującego, o</w:t>
      </w:r>
      <w:r>
        <w:t> </w:t>
      </w:r>
      <w:r w:rsidRPr="00182333">
        <w:t>którym mowa w</w:t>
      </w:r>
      <w:r>
        <w:t> ust. </w:t>
      </w:r>
      <w:r w:rsidRPr="00182333">
        <w:t>3.</w:t>
      </w:r>
    </w:p>
    <w:p w14:paraId="4CB68BAA" w14:textId="15FF736E" w:rsidR="00AE27F0" w:rsidRPr="00182333" w:rsidRDefault="00AE27F0" w:rsidP="00AE27F0">
      <w:pPr>
        <w:pStyle w:val="USTustnpkodeksu"/>
      </w:pPr>
      <w:r w:rsidRPr="00182333">
        <w:t>3. W</w:t>
      </w:r>
      <w:r>
        <w:t> </w:t>
      </w:r>
      <w:r w:rsidRPr="00182333">
        <w:t>przypadku gdy wielkość wydatków po pierwszym półroczu danego roku budżetowego wyniesie więcej niż 65% limitu wydatków przewidzianych na dany rok, minister właściwy do spraw kultury i</w:t>
      </w:r>
      <w:r>
        <w:t> </w:t>
      </w:r>
      <w:r w:rsidRPr="00182333">
        <w:t>ochrony dziedzictwa narodowego obniża wielkość środków przeznaczonych na wydatki w</w:t>
      </w:r>
      <w:r>
        <w:t> </w:t>
      </w:r>
      <w:r w:rsidRPr="00182333">
        <w:t>drugim półroczu o</w:t>
      </w:r>
      <w:r>
        <w:t> </w:t>
      </w:r>
      <w:r w:rsidRPr="00182333">
        <w:t>kwotę stanowiącą różnicę między wielkością tego limitu a</w:t>
      </w:r>
      <w:r>
        <w:t> </w:t>
      </w:r>
      <w:r w:rsidRPr="00182333">
        <w:t>kwotą przekroczenia wydatków.</w:t>
      </w:r>
    </w:p>
    <w:p w14:paraId="1218C99C" w14:textId="6C406DE9" w:rsidR="00AE27F0" w:rsidRPr="00182333" w:rsidRDefault="00AE27F0" w:rsidP="00AE27F0">
      <w:pPr>
        <w:pStyle w:val="ARTartustawynprozporzdzenia"/>
      </w:pPr>
      <w:r w:rsidRPr="00182333">
        <w:rPr>
          <w:rStyle w:val="Ppogrubienie"/>
        </w:rPr>
        <w:t xml:space="preserve">Art. </w:t>
      </w:r>
      <w:del w:id="388" w:author="Autor">
        <w:r w:rsidDel="009C61CD">
          <w:rPr>
            <w:rStyle w:val="Ppogrubienie"/>
          </w:rPr>
          <w:delText>78</w:delText>
        </w:r>
      </w:del>
      <w:ins w:id="389" w:author="Autor">
        <w:r w:rsidR="009C61CD">
          <w:rPr>
            <w:rStyle w:val="Ppogrubienie"/>
          </w:rPr>
          <w:t>79</w:t>
        </w:r>
      </w:ins>
      <w:r w:rsidRPr="00182333">
        <w:rPr>
          <w:rStyle w:val="Ppogrubienie"/>
        </w:rPr>
        <w:t>.</w:t>
      </w:r>
      <w:r w:rsidRPr="00182333">
        <w:t xml:space="preserve"> 1. Maksymalny limit wydatków z</w:t>
      </w:r>
      <w:r>
        <w:t> </w:t>
      </w:r>
      <w:r w:rsidRPr="00182333">
        <w:t>budżetu państwa przeznaczonych na wykonywanie zadań ministra właściwego do spraw finansów publicznych wynikających z</w:t>
      </w:r>
      <w:r>
        <w:t> </w:t>
      </w:r>
      <w:r w:rsidRPr="00182333">
        <w:t>niniejszej ustawy wynosi w</w:t>
      </w:r>
      <w:r>
        <w:t> </w:t>
      </w:r>
      <w:r w:rsidRPr="00182333">
        <w:t>roku:</w:t>
      </w:r>
    </w:p>
    <w:p w14:paraId="5BFB18C6" w14:textId="6AF2E947" w:rsidR="00AE27F0" w:rsidRPr="00182333" w:rsidRDefault="00AE27F0" w:rsidP="00AE27F0">
      <w:pPr>
        <w:pStyle w:val="PKTpunkt"/>
      </w:pPr>
      <w:r w:rsidRPr="00182333">
        <w:t>1)</w:t>
      </w:r>
      <w:r w:rsidRPr="00182333">
        <w:tab/>
        <w:t>202</w:t>
      </w:r>
      <w:r w:rsidR="0091507E">
        <w:t>2</w:t>
      </w:r>
      <w:r>
        <w:t> </w:t>
      </w:r>
      <w:r w:rsidRPr="00182333">
        <w:t>r. – 2,</w:t>
      </w:r>
      <w:r w:rsidR="00980055">
        <w:t>69</w:t>
      </w:r>
      <w:r>
        <w:t> </w:t>
      </w:r>
      <w:r w:rsidRPr="00182333">
        <w:t>mln zł;</w:t>
      </w:r>
    </w:p>
    <w:p w14:paraId="4AF2391F" w14:textId="480B8DFB" w:rsidR="00AE27F0" w:rsidRPr="00182333" w:rsidRDefault="00AE27F0" w:rsidP="00AE27F0">
      <w:pPr>
        <w:pStyle w:val="PKTpunkt"/>
      </w:pPr>
      <w:r w:rsidRPr="00182333">
        <w:t>2)</w:t>
      </w:r>
      <w:r w:rsidRPr="00182333">
        <w:tab/>
        <w:t>202</w:t>
      </w:r>
      <w:r w:rsidR="0091507E">
        <w:t>3</w:t>
      </w:r>
      <w:r>
        <w:t> </w:t>
      </w:r>
      <w:r w:rsidRPr="00182333">
        <w:t>r. – 0,</w:t>
      </w:r>
      <w:r w:rsidR="00980055">
        <w:t>22</w:t>
      </w:r>
      <w:r>
        <w:t> </w:t>
      </w:r>
      <w:r w:rsidRPr="00182333">
        <w:t>mln zł;</w:t>
      </w:r>
    </w:p>
    <w:p w14:paraId="49864842" w14:textId="189770DE" w:rsidR="00AE27F0" w:rsidRPr="00182333" w:rsidRDefault="00AE27F0" w:rsidP="00AE27F0">
      <w:pPr>
        <w:pStyle w:val="PKTpunkt"/>
      </w:pPr>
      <w:r w:rsidRPr="00182333">
        <w:t>3)</w:t>
      </w:r>
      <w:r w:rsidRPr="00182333">
        <w:tab/>
        <w:t>202</w:t>
      </w:r>
      <w:r w:rsidR="0091507E">
        <w:t>4</w:t>
      </w:r>
      <w:r>
        <w:t> </w:t>
      </w:r>
      <w:r w:rsidRPr="00182333">
        <w:t>r. – 0,</w:t>
      </w:r>
      <w:r w:rsidR="00980055">
        <w:t>23</w:t>
      </w:r>
      <w:r>
        <w:t> </w:t>
      </w:r>
      <w:r w:rsidRPr="00182333">
        <w:t>mln zł;</w:t>
      </w:r>
    </w:p>
    <w:p w14:paraId="3F8ED854" w14:textId="6A7C4474" w:rsidR="00AE27F0" w:rsidRPr="00182333" w:rsidRDefault="00AE27F0" w:rsidP="00AE27F0">
      <w:pPr>
        <w:pStyle w:val="PKTpunkt"/>
      </w:pPr>
      <w:r w:rsidRPr="00182333">
        <w:t>4)</w:t>
      </w:r>
      <w:r w:rsidRPr="00182333">
        <w:tab/>
        <w:t>202</w:t>
      </w:r>
      <w:r w:rsidR="0091507E">
        <w:t>5</w:t>
      </w:r>
      <w:r>
        <w:t> </w:t>
      </w:r>
      <w:r w:rsidRPr="00182333">
        <w:t>r. – 0,2</w:t>
      </w:r>
      <w:r w:rsidR="005D32FE">
        <w:t>4</w:t>
      </w:r>
      <w:r>
        <w:t> </w:t>
      </w:r>
      <w:r w:rsidRPr="00182333">
        <w:t>mln zł;</w:t>
      </w:r>
    </w:p>
    <w:p w14:paraId="660DEBE0" w14:textId="0C66CBCD" w:rsidR="00AE27F0" w:rsidRPr="00182333" w:rsidRDefault="00AE27F0" w:rsidP="00AE27F0">
      <w:pPr>
        <w:pStyle w:val="PKTpunkt"/>
      </w:pPr>
      <w:r w:rsidRPr="00182333">
        <w:t>5)</w:t>
      </w:r>
      <w:r w:rsidRPr="00182333">
        <w:tab/>
        <w:t>202</w:t>
      </w:r>
      <w:r w:rsidR="0091507E">
        <w:t>6</w:t>
      </w:r>
      <w:r>
        <w:t> </w:t>
      </w:r>
      <w:r w:rsidRPr="00182333">
        <w:t>r. – 0,2</w:t>
      </w:r>
      <w:r w:rsidR="005D32FE">
        <w:t>4</w:t>
      </w:r>
      <w:r>
        <w:t> </w:t>
      </w:r>
      <w:r w:rsidRPr="00182333">
        <w:t>mln zł;</w:t>
      </w:r>
    </w:p>
    <w:p w14:paraId="3F1ED6A7" w14:textId="01EBF843" w:rsidR="00AE27F0" w:rsidRPr="00182333" w:rsidRDefault="00AE27F0" w:rsidP="00AE27F0">
      <w:pPr>
        <w:pStyle w:val="PKTpunkt"/>
      </w:pPr>
      <w:r w:rsidRPr="00182333">
        <w:t>6)</w:t>
      </w:r>
      <w:r w:rsidRPr="00182333">
        <w:tab/>
        <w:t>202</w:t>
      </w:r>
      <w:r w:rsidR="0091507E">
        <w:t>7</w:t>
      </w:r>
      <w:r>
        <w:t> </w:t>
      </w:r>
      <w:r w:rsidRPr="00182333">
        <w:t>r. – 0,2</w:t>
      </w:r>
      <w:r w:rsidR="005D32FE">
        <w:t>5</w:t>
      </w:r>
      <w:r>
        <w:t> </w:t>
      </w:r>
      <w:r w:rsidRPr="00182333">
        <w:t>mln zł;</w:t>
      </w:r>
    </w:p>
    <w:p w14:paraId="1D1D9C30" w14:textId="145BB346" w:rsidR="00AE27F0" w:rsidRPr="00182333" w:rsidRDefault="00AE27F0" w:rsidP="00AE27F0">
      <w:pPr>
        <w:pStyle w:val="PKTpunkt"/>
      </w:pPr>
      <w:r w:rsidRPr="00182333">
        <w:t>7)</w:t>
      </w:r>
      <w:r w:rsidRPr="00182333">
        <w:tab/>
        <w:t>202</w:t>
      </w:r>
      <w:r w:rsidR="0091507E">
        <w:t>8</w:t>
      </w:r>
      <w:r>
        <w:t> </w:t>
      </w:r>
      <w:r w:rsidRPr="00182333">
        <w:t>r. – 0,2</w:t>
      </w:r>
      <w:r w:rsidR="005D32FE">
        <w:t>5</w:t>
      </w:r>
      <w:r>
        <w:t> </w:t>
      </w:r>
      <w:r w:rsidRPr="00182333">
        <w:t>mln zł;</w:t>
      </w:r>
    </w:p>
    <w:p w14:paraId="13FD96E9" w14:textId="20FF2427" w:rsidR="00AE27F0" w:rsidRPr="00182333" w:rsidRDefault="00AE27F0" w:rsidP="00AE27F0">
      <w:pPr>
        <w:pStyle w:val="PKTpunkt"/>
      </w:pPr>
      <w:r w:rsidRPr="00182333">
        <w:t>8)</w:t>
      </w:r>
      <w:r w:rsidRPr="00182333">
        <w:tab/>
        <w:t>202</w:t>
      </w:r>
      <w:r w:rsidR="0091507E">
        <w:t>9</w:t>
      </w:r>
      <w:r>
        <w:t> </w:t>
      </w:r>
      <w:r w:rsidRPr="00182333">
        <w:t>r. – 0,2</w:t>
      </w:r>
      <w:r w:rsidR="005D32FE">
        <w:t>6</w:t>
      </w:r>
      <w:r>
        <w:t> </w:t>
      </w:r>
      <w:r w:rsidRPr="00182333">
        <w:t>mln zł;</w:t>
      </w:r>
    </w:p>
    <w:p w14:paraId="02932856" w14:textId="55739734" w:rsidR="00AE27F0" w:rsidRPr="00182333" w:rsidRDefault="00AE27F0" w:rsidP="00AE27F0">
      <w:pPr>
        <w:pStyle w:val="PKTpunkt"/>
      </w:pPr>
      <w:r w:rsidRPr="00182333">
        <w:t>9)</w:t>
      </w:r>
      <w:r w:rsidRPr="00182333">
        <w:tab/>
        <w:t>20</w:t>
      </w:r>
      <w:r w:rsidR="0091507E">
        <w:t>30</w:t>
      </w:r>
      <w:r>
        <w:t> </w:t>
      </w:r>
      <w:r w:rsidRPr="00182333">
        <w:t>r. – 0,2</w:t>
      </w:r>
      <w:r w:rsidR="005D32FE">
        <w:t>7</w:t>
      </w:r>
      <w:r>
        <w:t> </w:t>
      </w:r>
      <w:r w:rsidRPr="00182333">
        <w:t>mln zł;</w:t>
      </w:r>
    </w:p>
    <w:p w14:paraId="627F2DDA" w14:textId="1C61D666" w:rsidR="00AE27F0" w:rsidRPr="00182333" w:rsidRDefault="00AE27F0" w:rsidP="00AE27F0">
      <w:pPr>
        <w:pStyle w:val="PKTpunkt"/>
      </w:pPr>
      <w:r w:rsidRPr="00182333">
        <w:lastRenderedPageBreak/>
        <w:t>10)</w:t>
      </w:r>
      <w:r w:rsidRPr="00182333">
        <w:tab/>
        <w:t>203</w:t>
      </w:r>
      <w:r w:rsidR="0091507E">
        <w:t>1</w:t>
      </w:r>
      <w:r>
        <w:t> </w:t>
      </w:r>
      <w:r w:rsidRPr="00182333">
        <w:t>r. – 0,2</w:t>
      </w:r>
      <w:r w:rsidR="005D32FE">
        <w:t>7</w:t>
      </w:r>
      <w:r>
        <w:t> </w:t>
      </w:r>
      <w:r w:rsidRPr="00182333">
        <w:t>mln zł.</w:t>
      </w:r>
    </w:p>
    <w:p w14:paraId="440EF065" w14:textId="5F48F696" w:rsidR="00AE27F0" w:rsidRPr="00182333" w:rsidRDefault="00AE27F0" w:rsidP="00AE27F0">
      <w:pPr>
        <w:pStyle w:val="USTustnpkodeksu"/>
      </w:pPr>
      <w:r w:rsidRPr="00182333">
        <w:t>2. Minister właściwy do spraw finansów publicznych monitoruje wykorzystanie limitu wydatków, o</w:t>
      </w:r>
      <w:r>
        <w:t> </w:t>
      </w:r>
      <w:r w:rsidRPr="00182333">
        <w:t>którym mowa w</w:t>
      </w:r>
      <w:r>
        <w:t> ust. </w:t>
      </w:r>
      <w:r w:rsidRPr="00182333">
        <w:t>1, oraz jest odpowiedzialny za wdrożenie mechanizmu korygującego, o</w:t>
      </w:r>
      <w:r>
        <w:t> </w:t>
      </w:r>
      <w:r w:rsidRPr="00182333">
        <w:t>którym mowa w</w:t>
      </w:r>
      <w:r>
        <w:t> ust. </w:t>
      </w:r>
      <w:r w:rsidRPr="00182333">
        <w:t>3.</w:t>
      </w:r>
    </w:p>
    <w:p w14:paraId="0C292843" w14:textId="4030CAF5" w:rsidR="00AE27F0" w:rsidRPr="00182333" w:rsidRDefault="00AE27F0" w:rsidP="00AE27F0">
      <w:pPr>
        <w:pStyle w:val="USTustnpkodeksu"/>
      </w:pPr>
      <w:r w:rsidRPr="00182333">
        <w:t>3. W</w:t>
      </w:r>
      <w:r>
        <w:t> </w:t>
      </w:r>
      <w:r w:rsidRPr="00182333">
        <w:t>przypadku gdy wielkość wydatków po pierwszym półroczu danego roku budżetowego wyniesie więcej niż 65% limitu wydatków przewidzianych na dany rok, minister właściwy do spraw finansów publicznych obniża wielkość środków przeznaczonych na wydatki w</w:t>
      </w:r>
      <w:r>
        <w:t> </w:t>
      </w:r>
      <w:r w:rsidRPr="00182333">
        <w:t>drugim półroczu o</w:t>
      </w:r>
      <w:r>
        <w:t> </w:t>
      </w:r>
      <w:r w:rsidRPr="00182333">
        <w:t>kwotę stanowiącą różnicę między wielkością tego limitu a</w:t>
      </w:r>
      <w:r>
        <w:t> </w:t>
      </w:r>
      <w:r w:rsidRPr="00182333">
        <w:t>kwotą przekroczenia wydatków.</w:t>
      </w:r>
    </w:p>
    <w:p w14:paraId="21FA5674" w14:textId="55AFC5D9" w:rsidR="00AE27F0" w:rsidRPr="00182333" w:rsidRDefault="00AE27F0" w:rsidP="00AE27F0">
      <w:pPr>
        <w:pStyle w:val="ARTartustawynprozporzdzenia"/>
      </w:pPr>
      <w:r w:rsidRPr="00182333">
        <w:rPr>
          <w:rStyle w:val="Ppogrubienie"/>
        </w:rPr>
        <w:t xml:space="preserve">Art. </w:t>
      </w:r>
      <w:del w:id="390" w:author="Autor">
        <w:r w:rsidDel="009C61CD">
          <w:rPr>
            <w:rStyle w:val="Ppogrubienie"/>
          </w:rPr>
          <w:delText>79</w:delText>
        </w:r>
      </w:del>
      <w:ins w:id="391" w:author="Autor">
        <w:r w:rsidR="009C61CD">
          <w:rPr>
            <w:rStyle w:val="Ppogrubienie"/>
          </w:rPr>
          <w:t>80</w:t>
        </w:r>
      </w:ins>
      <w:r w:rsidRPr="00182333">
        <w:rPr>
          <w:rStyle w:val="Ppogrubienie"/>
        </w:rPr>
        <w:t>.</w:t>
      </w:r>
      <w:r w:rsidRPr="00182333">
        <w:t xml:space="preserve"> 1. Minimalny  limit wydatków z</w:t>
      </w:r>
      <w:r>
        <w:t> </w:t>
      </w:r>
      <w:r w:rsidRPr="00182333">
        <w:t>budżetu państwa przeznaczonych na dotację celową ministra właściwego do spraw kultury i</w:t>
      </w:r>
      <w:r>
        <w:t> </w:t>
      </w:r>
      <w:r w:rsidRPr="00182333">
        <w:t>ochrony dziedzictwa narodowego, o</w:t>
      </w:r>
      <w:r>
        <w:t> </w:t>
      </w:r>
      <w:r w:rsidRPr="00182333">
        <w:t>której mowa w</w:t>
      </w:r>
      <w:r>
        <w:t> art. </w:t>
      </w:r>
      <w:r w:rsidRPr="00182333">
        <w:t>41</w:t>
      </w:r>
      <w:r>
        <w:t xml:space="preserve"> ust. </w:t>
      </w:r>
      <w:r w:rsidRPr="00182333">
        <w:t>2</w:t>
      </w:r>
      <w:r>
        <w:t> </w:t>
      </w:r>
      <w:r w:rsidRPr="00182333">
        <w:t>wynosi w</w:t>
      </w:r>
      <w:r>
        <w:t> </w:t>
      </w:r>
      <w:r w:rsidRPr="00182333">
        <w:t>roku 202</w:t>
      </w:r>
      <w:r w:rsidR="004A6037">
        <w:t>3</w:t>
      </w:r>
      <w:r>
        <w:t> </w:t>
      </w:r>
      <w:r w:rsidRPr="00182333">
        <w:t>r. 100</w:t>
      </w:r>
      <w:r>
        <w:t> </w:t>
      </w:r>
      <w:r w:rsidRPr="00182333">
        <w:t>mln zł. Maksymalny limit wydatków z</w:t>
      </w:r>
      <w:r>
        <w:t> </w:t>
      </w:r>
      <w:r w:rsidRPr="00182333">
        <w:t>budżetu państwa przeznaczonych na dotację celową ministra właściwego do spraw kultury i</w:t>
      </w:r>
      <w:r>
        <w:t> </w:t>
      </w:r>
      <w:r w:rsidRPr="00182333">
        <w:t>ochrony dziedzictwa narodowego , o</w:t>
      </w:r>
      <w:r>
        <w:t> </w:t>
      </w:r>
      <w:r w:rsidRPr="00182333">
        <w:t>której mowa w</w:t>
      </w:r>
      <w:r>
        <w:t> art. </w:t>
      </w:r>
      <w:r w:rsidRPr="00182333">
        <w:t>4</w:t>
      </w:r>
      <w:r>
        <w:t>3 ust. </w:t>
      </w:r>
      <w:r w:rsidRPr="00182333">
        <w:t>2</w:t>
      </w:r>
      <w:r>
        <w:t> </w:t>
      </w:r>
      <w:r w:rsidRPr="00182333">
        <w:t>wynosi w</w:t>
      </w:r>
      <w:r>
        <w:t> </w:t>
      </w:r>
      <w:r w:rsidRPr="00182333">
        <w:t>roku:</w:t>
      </w:r>
    </w:p>
    <w:p w14:paraId="1BD357E4" w14:textId="47EB278D" w:rsidR="00AE27F0" w:rsidRPr="00182333" w:rsidRDefault="00AE27F0" w:rsidP="00AE27F0">
      <w:pPr>
        <w:pStyle w:val="PKTpunkt"/>
      </w:pPr>
      <w:r w:rsidRPr="00182333">
        <w:t>1)</w:t>
      </w:r>
      <w:r w:rsidRPr="00182333">
        <w:tab/>
        <w:t>202</w:t>
      </w:r>
      <w:r w:rsidR="0091507E">
        <w:t>3</w:t>
      </w:r>
      <w:r>
        <w:t> </w:t>
      </w:r>
      <w:r w:rsidRPr="00182333">
        <w:t>r. – 100</w:t>
      </w:r>
      <w:r>
        <w:t> </w:t>
      </w:r>
      <w:r w:rsidRPr="00182333">
        <w:t>mln zł;</w:t>
      </w:r>
    </w:p>
    <w:p w14:paraId="15DF7EB4" w14:textId="7C9C9CC0" w:rsidR="00AE27F0" w:rsidRPr="00182333" w:rsidRDefault="00AE27F0" w:rsidP="00AE27F0">
      <w:pPr>
        <w:pStyle w:val="PKTpunkt"/>
      </w:pPr>
      <w:r w:rsidRPr="00182333">
        <w:t>2)</w:t>
      </w:r>
      <w:r w:rsidRPr="00182333">
        <w:tab/>
        <w:t>202</w:t>
      </w:r>
      <w:r w:rsidR="0091507E">
        <w:t>4</w:t>
      </w:r>
      <w:r>
        <w:t> </w:t>
      </w:r>
      <w:r w:rsidRPr="00182333">
        <w:t>r. – 10</w:t>
      </w:r>
      <w:r w:rsidR="005D32FE">
        <w:t>3,30</w:t>
      </w:r>
      <w:r>
        <w:t> </w:t>
      </w:r>
      <w:r w:rsidRPr="00182333">
        <w:t>mln zł;</w:t>
      </w:r>
    </w:p>
    <w:p w14:paraId="3A0C6DB2" w14:textId="3B4292DC" w:rsidR="00AE27F0" w:rsidRPr="00182333" w:rsidRDefault="00AE27F0" w:rsidP="00AE27F0">
      <w:pPr>
        <w:pStyle w:val="PKTpunkt"/>
      </w:pPr>
      <w:r w:rsidRPr="00182333">
        <w:t>3)</w:t>
      </w:r>
      <w:r w:rsidRPr="00182333">
        <w:tab/>
        <w:t>202</w:t>
      </w:r>
      <w:r w:rsidR="0091507E">
        <w:t>5</w:t>
      </w:r>
      <w:r>
        <w:t> </w:t>
      </w:r>
      <w:r w:rsidRPr="00182333">
        <w:t>r. – 10</w:t>
      </w:r>
      <w:r w:rsidR="005D32FE">
        <w:t>6,40</w:t>
      </w:r>
      <w:r>
        <w:t> </w:t>
      </w:r>
      <w:r w:rsidRPr="00182333">
        <w:t>mln zł;</w:t>
      </w:r>
    </w:p>
    <w:p w14:paraId="09D9293F" w14:textId="3F702E38" w:rsidR="00AE27F0" w:rsidRPr="00182333" w:rsidRDefault="00AE27F0" w:rsidP="00AE27F0">
      <w:pPr>
        <w:pStyle w:val="PKTpunkt"/>
      </w:pPr>
      <w:r w:rsidRPr="00182333">
        <w:t>4)</w:t>
      </w:r>
      <w:r w:rsidRPr="00182333">
        <w:tab/>
        <w:t>202</w:t>
      </w:r>
      <w:r w:rsidR="0091507E">
        <w:t>6</w:t>
      </w:r>
      <w:r>
        <w:t> </w:t>
      </w:r>
      <w:r w:rsidRPr="00182333">
        <w:t>r. – 10</w:t>
      </w:r>
      <w:r w:rsidR="005D32FE">
        <w:t>9,27</w:t>
      </w:r>
      <w:r>
        <w:t> </w:t>
      </w:r>
      <w:r w:rsidRPr="00182333">
        <w:t>mln zł;</w:t>
      </w:r>
    </w:p>
    <w:p w14:paraId="6B1018B8" w14:textId="7D9E36E4" w:rsidR="00AE27F0" w:rsidRPr="00182333" w:rsidRDefault="00AE27F0" w:rsidP="00AE27F0">
      <w:pPr>
        <w:pStyle w:val="PKTpunkt"/>
      </w:pPr>
      <w:r w:rsidRPr="00182333">
        <w:t>5)</w:t>
      </w:r>
      <w:r w:rsidRPr="00182333">
        <w:tab/>
        <w:t>202</w:t>
      </w:r>
      <w:r w:rsidR="0091507E">
        <w:t>7</w:t>
      </w:r>
      <w:r>
        <w:t> </w:t>
      </w:r>
      <w:r w:rsidRPr="00182333">
        <w:t>r. – 1</w:t>
      </w:r>
      <w:r w:rsidR="005D32FE">
        <w:t>12</w:t>
      </w:r>
      <w:r>
        <w:t> </w:t>
      </w:r>
      <w:r w:rsidRPr="00182333">
        <w:t>mln zł;</w:t>
      </w:r>
    </w:p>
    <w:p w14:paraId="63914BF1" w14:textId="0339316C" w:rsidR="00AE27F0" w:rsidRPr="00182333" w:rsidRDefault="00AE27F0" w:rsidP="00AE27F0">
      <w:pPr>
        <w:pStyle w:val="PKTpunkt"/>
      </w:pPr>
      <w:r w:rsidRPr="00182333">
        <w:t>6)</w:t>
      </w:r>
      <w:r w:rsidRPr="00182333">
        <w:tab/>
        <w:t>202</w:t>
      </w:r>
      <w:r w:rsidR="0091507E">
        <w:t>8</w:t>
      </w:r>
      <w:r>
        <w:t> </w:t>
      </w:r>
      <w:r w:rsidRPr="00182333">
        <w:t>r. – 1</w:t>
      </w:r>
      <w:r w:rsidR="005D32FE">
        <w:t>14,80</w:t>
      </w:r>
      <w:r>
        <w:t> </w:t>
      </w:r>
      <w:r w:rsidRPr="00182333">
        <w:t>mln zł;</w:t>
      </w:r>
      <w:del w:id="392" w:author="Autor">
        <w:r w:rsidR="00FB70EB" w:rsidDel="009303BF">
          <w:delText>rapor</w:delText>
        </w:r>
      </w:del>
    </w:p>
    <w:p w14:paraId="581B5B8E" w14:textId="3722F3F2" w:rsidR="00AE27F0" w:rsidRPr="00182333" w:rsidRDefault="00AE27F0" w:rsidP="00AE27F0">
      <w:pPr>
        <w:pStyle w:val="PKTpunkt"/>
      </w:pPr>
      <w:r w:rsidRPr="00182333">
        <w:t>7)</w:t>
      </w:r>
      <w:r w:rsidRPr="00182333">
        <w:tab/>
        <w:t>202</w:t>
      </w:r>
      <w:r w:rsidR="0091507E">
        <w:t>9</w:t>
      </w:r>
      <w:r>
        <w:t> </w:t>
      </w:r>
      <w:r w:rsidRPr="00182333">
        <w:t>r. – 1</w:t>
      </w:r>
      <w:r w:rsidR="005D32FE">
        <w:t>17,67</w:t>
      </w:r>
      <w:r>
        <w:t> </w:t>
      </w:r>
      <w:r w:rsidRPr="00182333">
        <w:t>mln zł;</w:t>
      </w:r>
    </w:p>
    <w:p w14:paraId="2C942BDB" w14:textId="356E2A42" w:rsidR="00AE27F0" w:rsidRPr="00182333" w:rsidRDefault="00AE27F0" w:rsidP="00AE27F0">
      <w:pPr>
        <w:pStyle w:val="PKTpunkt"/>
      </w:pPr>
      <w:r w:rsidRPr="00182333">
        <w:t>8)</w:t>
      </w:r>
      <w:r w:rsidRPr="00182333">
        <w:tab/>
        <w:t>20</w:t>
      </w:r>
      <w:r w:rsidR="0091507E">
        <w:t>30</w:t>
      </w:r>
      <w:r>
        <w:t> </w:t>
      </w:r>
      <w:r w:rsidRPr="00182333">
        <w:t>r. – 1</w:t>
      </w:r>
      <w:r w:rsidR="005D32FE">
        <w:t>20,62</w:t>
      </w:r>
      <w:r>
        <w:t> </w:t>
      </w:r>
      <w:r w:rsidRPr="00182333">
        <w:t>mln zł;</w:t>
      </w:r>
    </w:p>
    <w:p w14:paraId="4B633F28" w14:textId="0B4C92AC" w:rsidR="00AE27F0" w:rsidRPr="00182333" w:rsidRDefault="00AE27F0" w:rsidP="00AE27F0">
      <w:pPr>
        <w:pStyle w:val="PKTpunkt"/>
      </w:pPr>
      <w:r w:rsidRPr="00182333">
        <w:t>9)</w:t>
      </w:r>
      <w:r w:rsidRPr="00182333">
        <w:tab/>
        <w:t>203</w:t>
      </w:r>
      <w:r w:rsidR="0091507E">
        <w:t>1</w:t>
      </w:r>
      <w:r>
        <w:t> </w:t>
      </w:r>
      <w:r w:rsidRPr="00182333">
        <w:t>r. – 1</w:t>
      </w:r>
      <w:r w:rsidR="005D32FE">
        <w:t>23,63</w:t>
      </w:r>
      <w:r>
        <w:t> </w:t>
      </w:r>
      <w:r w:rsidRPr="00182333">
        <w:t>mln zł;</w:t>
      </w:r>
    </w:p>
    <w:p w14:paraId="397AD020" w14:textId="64FA8A4D" w:rsidR="00AE27F0" w:rsidRPr="00182333" w:rsidRDefault="00AE27F0" w:rsidP="00AE27F0">
      <w:pPr>
        <w:pStyle w:val="PKTpunkt"/>
      </w:pPr>
      <w:r w:rsidRPr="00182333">
        <w:t>10)</w:t>
      </w:r>
      <w:r w:rsidRPr="00182333">
        <w:tab/>
        <w:t>203</w:t>
      </w:r>
      <w:r w:rsidR="0091507E">
        <w:t>2</w:t>
      </w:r>
      <w:r>
        <w:t> </w:t>
      </w:r>
      <w:r w:rsidRPr="00182333">
        <w:t>r. – 1</w:t>
      </w:r>
      <w:r w:rsidR="005D32FE">
        <w:t>26,72</w:t>
      </w:r>
      <w:r>
        <w:t> </w:t>
      </w:r>
      <w:r w:rsidRPr="00182333">
        <w:t>mln zł.</w:t>
      </w:r>
    </w:p>
    <w:p w14:paraId="378F395C" w14:textId="12FA3D32" w:rsidR="00AE27F0" w:rsidRPr="00182333" w:rsidRDefault="00AE27F0" w:rsidP="00AE27F0">
      <w:pPr>
        <w:pStyle w:val="USTustnpkodeksu"/>
      </w:pPr>
      <w:r w:rsidRPr="00182333">
        <w:t>2. Minister właściwy do spraw kultury i</w:t>
      </w:r>
      <w:r>
        <w:t> </w:t>
      </w:r>
      <w:r w:rsidRPr="00182333">
        <w:t>ochrony dziedzictwa narodowego monitoruje wykorzystanie limitu wydatków, o</w:t>
      </w:r>
      <w:r>
        <w:t> </w:t>
      </w:r>
      <w:r w:rsidRPr="00182333">
        <w:t>którym mowa w</w:t>
      </w:r>
      <w:r>
        <w:t> ust. </w:t>
      </w:r>
      <w:r w:rsidRPr="00182333">
        <w:t>1, oraz jest odpowiedzialny za wdrożenie mechanizmu korygującego, o</w:t>
      </w:r>
      <w:r>
        <w:t> </w:t>
      </w:r>
      <w:r w:rsidRPr="00182333">
        <w:t>którym mowa w</w:t>
      </w:r>
      <w:r>
        <w:t> ust. </w:t>
      </w:r>
      <w:r w:rsidRPr="00182333">
        <w:t>3.</w:t>
      </w:r>
    </w:p>
    <w:p w14:paraId="0C98612E" w14:textId="404D875F" w:rsidR="00AE27F0" w:rsidRPr="00182333" w:rsidRDefault="00AE27F0" w:rsidP="00AE27F0">
      <w:pPr>
        <w:pStyle w:val="USTustnpkodeksu"/>
      </w:pPr>
      <w:r w:rsidRPr="00182333">
        <w:t>3. W</w:t>
      </w:r>
      <w:r>
        <w:t> </w:t>
      </w:r>
      <w:r w:rsidRPr="00182333">
        <w:t>przypadku gdy wielkość wydatków po pierwszym półroczu danego roku budżetowego wyniesie więcej niż 65% limitu wydatków przewidzianego na dany rok, stosuje się mechanizm korygujący polegający na obniżeniu wielkości środków przeznaczonych na wydatki w</w:t>
      </w:r>
      <w:r>
        <w:t> </w:t>
      </w:r>
      <w:r w:rsidRPr="00182333">
        <w:t>drugim półroczu o</w:t>
      </w:r>
      <w:r>
        <w:t> </w:t>
      </w:r>
      <w:r w:rsidRPr="00182333">
        <w:t>kwotę stanowiącą różnicę pomiędzy wielkością tego limitu a</w:t>
      </w:r>
      <w:r>
        <w:t> </w:t>
      </w:r>
      <w:r w:rsidRPr="00182333">
        <w:t>kwotą przekroczenia wydatków, w</w:t>
      </w:r>
      <w:r>
        <w:t> </w:t>
      </w:r>
      <w:r w:rsidRPr="00182333">
        <w:t>szczególności przez proporcjonalne zmniejszenie w</w:t>
      </w:r>
      <w:r>
        <w:t> </w:t>
      </w:r>
      <w:r w:rsidRPr="00182333">
        <w:t>drugim półroczu danego roku budżetowego wsparcia, o</w:t>
      </w:r>
      <w:r>
        <w:t> </w:t>
      </w:r>
      <w:r w:rsidRPr="00182333">
        <w:t>którym mowa w</w:t>
      </w:r>
      <w:r>
        <w:t> art. </w:t>
      </w:r>
      <w:r w:rsidRPr="00182333">
        <w:t>38.</w:t>
      </w:r>
    </w:p>
    <w:p w14:paraId="4CD4E49F" w14:textId="2AF056AB" w:rsidR="00AE27F0" w:rsidRPr="00182333" w:rsidRDefault="00AE27F0" w:rsidP="00AE27F0">
      <w:pPr>
        <w:pStyle w:val="ARTartustawynprozporzdzenia"/>
      </w:pPr>
      <w:r w:rsidRPr="00182333">
        <w:rPr>
          <w:rStyle w:val="Ppogrubienie"/>
        </w:rPr>
        <w:lastRenderedPageBreak/>
        <w:t xml:space="preserve">Art. </w:t>
      </w:r>
      <w:del w:id="393" w:author="Autor">
        <w:r w:rsidDel="009C61CD">
          <w:rPr>
            <w:rStyle w:val="Ppogrubienie"/>
          </w:rPr>
          <w:delText>80</w:delText>
        </w:r>
      </w:del>
      <w:ins w:id="394" w:author="Autor">
        <w:r w:rsidR="009C61CD">
          <w:rPr>
            <w:rStyle w:val="Ppogrubienie"/>
          </w:rPr>
          <w:t>81</w:t>
        </w:r>
      </w:ins>
      <w:r w:rsidRPr="00182333">
        <w:rPr>
          <w:rStyle w:val="Ppogrubienie"/>
        </w:rPr>
        <w:t xml:space="preserve">. </w:t>
      </w:r>
      <w:r w:rsidRPr="00182333">
        <w:t>1. Maksymalny limit wydatków z</w:t>
      </w:r>
      <w:r>
        <w:t> </w:t>
      </w:r>
      <w:r w:rsidRPr="00182333">
        <w:t>Funduszu Wsparcia w</w:t>
      </w:r>
      <w:r>
        <w:t> </w:t>
      </w:r>
      <w:r w:rsidRPr="00182333">
        <w:t>latach 2021</w:t>
      </w:r>
      <w:r>
        <w:noBreakHyphen/>
      </w:r>
      <w:r w:rsidRPr="00182333">
        <w:t>2030, będących skutkiem finansowym niniejszej ustawy wynosi w</w:t>
      </w:r>
      <w:r>
        <w:t> </w:t>
      </w:r>
      <w:r w:rsidRPr="00182333">
        <w:t>roku:</w:t>
      </w:r>
    </w:p>
    <w:p w14:paraId="1E538978" w14:textId="421037C6" w:rsidR="00AE27F0" w:rsidRPr="00182333" w:rsidRDefault="00AE27F0" w:rsidP="00AE27F0">
      <w:pPr>
        <w:pStyle w:val="PKTpunkt"/>
      </w:pPr>
      <w:r w:rsidRPr="00182333">
        <w:t>1)</w:t>
      </w:r>
      <w:r w:rsidRPr="00182333">
        <w:tab/>
        <w:t>202</w:t>
      </w:r>
      <w:r w:rsidR="0091507E">
        <w:t>3</w:t>
      </w:r>
      <w:r>
        <w:t> </w:t>
      </w:r>
      <w:r w:rsidRPr="00182333">
        <w:t xml:space="preserve">r. – </w:t>
      </w:r>
      <w:r w:rsidR="005D260C">
        <w:t>4</w:t>
      </w:r>
      <w:r w:rsidRPr="00182333">
        <w:t>00</w:t>
      </w:r>
      <w:r>
        <w:t> </w:t>
      </w:r>
      <w:r w:rsidRPr="00182333">
        <w:t>mln zł;</w:t>
      </w:r>
    </w:p>
    <w:p w14:paraId="05CD950B" w14:textId="2A3AD108" w:rsidR="00AE27F0" w:rsidRPr="00182333" w:rsidRDefault="00AE27F0" w:rsidP="00AE27F0">
      <w:pPr>
        <w:pStyle w:val="PKTpunkt"/>
      </w:pPr>
      <w:r w:rsidRPr="00182333">
        <w:t>2)</w:t>
      </w:r>
      <w:r w:rsidRPr="00182333">
        <w:tab/>
        <w:t>202</w:t>
      </w:r>
      <w:r w:rsidR="0091507E">
        <w:t>4</w:t>
      </w:r>
      <w:r>
        <w:t> </w:t>
      </w:r>
      <w:r w:rsidRPr="00182333">
        <w:t xml:space="preserve">r. – </w:t>
      </w:r>
      <w:r w:rsidR="005D260C">
        <w:t>4</w:t>
      </w:r>
      <w:r w:rsidRPr="00182333">
        <w:t>00</w:t>
      </w:r>
      <w:r>
        <w:t> </w:t>
      </w:r>
      <w:r w:rsidRPr="00182333">
        <w:t>mln zł;</w:t>
      </w:r>
    </w:p>
    <w:p w14:paraId="3ADB6F4F" w14:textId="4867C6F3" w:rsidR="00AE27F0" w:rsidRPr="00182333" w:rsidRDefault="00AE27F0" w:rsidP="00AE27F0">
      <w:pPr>
        <w:pStyle w:val="PKTpunkt"/>
      </w:pPr>
      <w:r w:rsidRPr="00182333">
        <w:t>3)</w:t>
      </w:r>
      <w:r w:rsidRPr="00182333">
        <w:tab/>
        <w:t>202</w:t>
      </w:r>
      <w:r w:rsidR="0091507E">
        <w:t>5</w:t>
      </w:r>
      <w:r>
        <w:t> </w:t>
      </w:r>
      <w:r w:rsidRPr="00182333">
        <w:t>r. – 400</w:t>
      </w:r>
      <w:r>
        <w:t> </w:t>
      </w:r>
      <w:r w:rsidRPr="00182333">
        <w:t>mln zł;</w:t>
      </w:r>
    </w:p>
    <w:p w14:paraId="0F49F8E7" w14:textId="7FAE586D" w:rsidR="00AE27F0" w:rsidRPr="00182333" w:rsidRDefault="00AE27F0" w:rsidP="00AE27F0">
      <w:pPr>
        <w:pStyle w:val="PKTpunkt"/>
      </w:pPr>
      <w:r w:rsidRPr="00182333">
        <w:t>4)</w:t>
      </w:r>
      <w:r w:rsidRPr="00182333">
        <w:tab/>
        <w:t>202</w:t>
      </w:r>
      <w:r w:rsidR="0091507E">
        <w:t>6</w:t>
      </w:r>
      <w:r>
        <w:t> </w:t>
      </w:r>
      <w:r w:rsidRPr="00182333">
        <w:t>r. – 400</w:t>
      </w:r>
      <w:r>
        <w:t> </w:t>
      </w:r>
      <w:r w:rsidRPr="00182333">
        <w:t>mln zł;</w:t>
      </w:r>
    </w:p>
    <w:p w14:paraId="23DE692C" w14:textId="6C2A5BCA" w:rsidR="00AE27F0" w:rsidRPr="00182333" w:rsidRDefault="00AE27F0" w:rsidP="00AE27F0">
      <w:pPr>
        <w:pStyle w:val="PKTpunkt"/>
      </w:pPr>
      <w:r w:rsidRPr="00182333">
        <w:t>5)</w:t>
      </w:r>
      <w:r w:rsidRPr="00182333">
        <w:tab/>
        <w:t>202</w:t>
      </w:r>
      <w:r w:rsidR="0091507E">
        <w:t>7</w:t>
      </w:r>
      <w:r>
        <w:t> </w:t>
      </w:r>
      <w:r w:rsidRPr="00182333">
        <w:t>r. – 400</w:t>
      </w:r>
      <w:r>
        <w:t> </w:t>
      </w:r>
      <w:r w:rsidRPr="00182333">
        <w:t>mln zł;</w:t>
      </w:r>
    </w:p>
    <w:p w14:paraId="267579C1" w14:textId="7B1FCBF7" w:rsidR="00AE27F0" w:rsidRPr="00182333" w:rsidRDefault="00AE27F0" w:rsidP="00AE27F0">
      <w:pPr>
        <w:pStyle w:val="PKTpunkt"/>
      </w:pPr>
      <w:r w:rsidRPr="00182333">
        <w:t>6)</w:t>
      </w:r>
      <w:r w:rsidRPr="00182333">
        <w:tab/>
        <w:t>202</w:t>
      </w:r>
      <w:r w:rsidR="0091507E">
        <w:t>8</w:t>
      </w:r>
      <w:r>
        <w:t> </w:t>
      </w:r>
      <w:r w:rsidRPr="00182333">
        <w:t>r. – 400</w:t>
      </w:r>
      <w:r>
        <w:t> </w:t>
      </w:r>
      <w:r w:rsidRPr="00182333">
        <w:t>mln zł;</w:t>
      </w:r>
    </w:p>
    <w:p w14:paraId="03CCA082" w14:textId="031EB717" w:rsidR="00AE27F0" w:rsidRPr="00182333" w:rsidRDefault="00AE27F0" w:rsidP="00AE27F0">
      <w:pPr>
        <w:pStyle w:val="PKTpunkt"/>
      </w:pPr>
      <w:r w:rsidRPr="00182333">
        <w:t>7)</w:t>
      </w:r>
      <w:r w:rsidRPr="00182333">
        <w:tab/>
        <w:t>202</w:t>
      </w:r>
      <w:r w:rsidR="0091507E">
        <w:t>9</w:t>
      </w:r>
      <w:r>
        <w:t> </w:t>
      </w:r>
      <w:r w:rsidRPr="00182333">
        <w:t>r. – 400</w:t>
      </w:r>
      <w:r>
        <w:t> </w:t>
      </w:r>
      <w:r w:rsidRPr="00182333">
        <w:t>mln zł;</w:t>
      </w:r>
    </w:p>
    <w:p w14:paraId="5C3641F7" w14:textId="443E8118" w:rsidR="00AE27F0" w:rsidRPr="00182333" w:rsidRDefault="00AE27F0" w:rsidP="00AE27F0">
      <w:pPr>
        <w:pStyle w:val="PKTpunkt"/>
      </w:pPr>
      <w:r w:rsidRPr="00182333">
        <w:t>8)</w:t>
      </w:r>
      <w:r w:rsidRPr="00182333">
        <w:tab/>
        <w:t>20</w:t>
      </w:r>
      <w:r w:rsidR="0091507E">
        <w:t>30</w:t>
      </w:r>
      <w:r>
        <w:t> </w:t>
      </w:r>
      <w:r w:rsidRPr="00182333">
        <w:t>r. – 400</w:t>
      </w:r>
      <w:r>
        <w:t> </w:t>
      </w:r>
      <w:r w:rsidRPr="00182333">
        <w:t>mln zł;</w:t>
      </w:r>
    </w:p>
    <w:p w14:paraId="288D770D" w14:textId="5B0FEA58" w:rsidR="00AE27F0" w:rsidRPr="00182333" w:rsidRDefault="00AE27F0" w:rsidP="00AE27F0">
      <w:pPr>
        <w:pStyle w:val="PKTpunkt"/>
      </w:pPr>
      <w:r w:rsidRPr="00182333">
        <w:t>9)</w:t>
      </w:r>
      <w:r w:rsidRPr="00182333">
        <w:tab/>
        <w:t>203</w:t>
      </w:r>
      <w:r w:rsidR="0091507E">
        <w:t>1</w:t>
      </w:r>
      <w:r>
        <w:t> </w:t>
      </w:r>
      <w:r w:rsidRPr="00182333">
        <w:t>r. – 400</w:t>
      </w:r>
      <w:r>
        <w:t> </w:t>
      </w:r>
      <w:r w:rsidRPr="00182333">
        <w:t>mln zł;</w:t>
      </w:r>
    </w:p>
    <w:p w14:paraId="561CEACA" w14:textId="26DE8E5F" w:rsidR="00AE27F0" w:rsidRPr="00182333" w:rsidRDefault="00AE27F0" w:rsidP="00AE27F0">
      <w:pPr>
        <w:pStyle w:val="PKTpunkt"/>
      </w:pPr>
      <w:r w:rsidRPr="00182333">
        <w:t>10)</w:t>
      </w:r>
      <w:r w:rsidRPr="00182333">
        <w:tab/>
        <w:t>203</w:t>
      </w:r>
      <w:r w:rsidR="0091507E">
        <w:t>2</w:t>
      </w:r>
      <w:r>
        <w:t> </w:t>
      </w:r>
      <w:r w:rsidRPr="00182333">
        <w:t>r. – 400</w:t>
      </w:r>
      <w:r>
        <w:t> </w:t>
      </w:r>
      <w:r w:rsidRPr="00182333">
        <w:t>mln zł.</w:t>
      </w:r>
    </w:p>
    <w:p w14:paraId="2E6822A6" w14:textId="6FA02816" w:rsidR="00AE27F0" w:rsidRPr="00182333" w:rsidRDefault="00AE27F0" w:rsidP="00AE27F0">
      <w:pPr>
        <w:pStyle w:val="USTustnpkodeksu"/>
      </w:pPr>
      <w:r w:rsidRPr="00182333">
        <w:t>2. Minister właściwy do spraw kultury i</w:t>
      </w:r>
      <w:r>
        <w:t> </w:t>
      </w:r>
      <w:r w:rsidRPr="00182333">
        <w:t>ochrony dziedzictwa narodowego monitoruje wykorzystanie limitu wydatków, o</w:t>
      </w:r>
      <w:r>
        <w:t> </w:t>
      </w:r>
      <w:r w:rsidRPr="00182333">
        <w:t>którym mowa w</w:t>
      </w:r>
      <w:r>
        <w:t> ust. </w:t>
      </w:r>
      <w:r w:rsidRPr="00182333">
        <w:t>1, oraz jest odpowiedzialny za wdrożenie mechanizmu korygującego, o</w:t>
      </w:r>
      <w:r>
        <w:t> </w:t>
      </w:r>
      <w:r w:rsidRPr="00182333">
        <w:t>którym mowa w</w:t>
      </w:r>
      <w:r>
        <w:t> ust. </w:t>
      </w:r>
      <w:r w:rsidRPr="00182333">
        <w:t>3.</w:t>
      </w:r>
    </w:p>
    <w:p w14:paraId="6C05F6EB" w14:textId="65E0923A" w:rsidR="00AE27F0" w:rsidRPr="00182333" w:rsidRDefault="00AE27F0" w:rsidP="00AE27F0">
      <w:pPr>
        <w:pStyle w:val="USTustnpkodeksu"/>
      </w:pPr>
      <w:r w:rsidRPr="00182333">
        <w:t>3. W</w:t>
      </w:r>
      <w:r>
        <w:t> </w:t>
      </w:r>
      <w:r w:rsidRPr="00182333">
        <w:t>przypadku gdy wielkość wydatków po pierwszym półroczu danego roku budżetowego wyniesie więcej niż 65% limitu wydatków przewidzianego na dany rok, dysponent Funduszu Wsparcia obniża wielkość środków przeznaczonych na wydatki w</w:t>
      </w:r>
      <w:r>
        <w:t> </w:t>
      </w:r>
      <w:r w:rsidRPr="00182333">
        <w:t>drugim półroczu o</w:t>
      </w:r>
      <w:r>
        <w:t> </w:t>
      </w:r>
      <w:r w:rsidRPr="00182333">
        <w:t>kwotę stanowiącą różnicę pomiędzy wielkością tego limitu a</w:t>
      </w:r>
      <w:r>
        <w:t> </w:t>
      </w:r>
      <w:r w:rsidRPr="00182333">
        <w:t>kwotą przekroczenia wydatków, w</w:t>
      </w:r>
      <w:r>
        <w:t> </w:t>
      </w:r>
      <w:r w:rsidRPr="00182333">
        <w:t>szczególności poprzez proporcjonalne zmniejszenie w</w:t>
      </w:r>
      <w:r>
        <w:t> </w:t>
      </w:r>
      <w:r w:rsidRPr="00182333">
        <w:t>drugim półroczu danego roku budżetowego wsparcia, o</w:t>
      </w:r>
      <w:r>
        <w:t> </w:t>
      </w:r>
      <w:r w:rsidRPr="00182333">
        <w:t>którym mowa w</w:t>
      </w:r>
      <w:r>
        <w:t> art. </w:t>
      </w:r>
      <w:del w:id="395" w:author="Autor">
        <w:r w:rsidRPr="00182333" w:rsidDel="009C61CD">
          <w:delText>38</w:delText>
        </w:r>
      </w:del>
      <w:ins w:id="396" w:author="Autor">
        <w:r w:rsidR="009C61CD" w:rsidRPr="00182333">
          <w:t>3</w:t>
        </w:r>
        <w:r w:rsidR="009C61CD">
          <w:t>9</w:t>
        </w:r>
      </w:ins>
      <w:r w:rsidRPr="00182333">
        <w:t>.</w:t>
      </w:r>
    </w:p>
    <w:p w14:paraId="3BDE938D" w14:textId="2043B7F6" w:rsidR="00AE27F0" w:rsidRPr="00182333" w:rsidRDefault="00AE27F0" w:rsidP="00AE27F0">
      <w:pPr>
        <w:pStyle w:val="USTustnpkodeksu"/>
      </w:pPr>
      <w:r w:rsidRPr="00182333">
        <w:t>4. W</w:t>
      </w:r>
      <w:r>
        <w:t> </w:t>
      </w:r>
      <w:r w:rsidRPr="00182333">
        <w:t>przypadku gdy wielkość wydatków w</w:t>
      </w:r>
      <w:r>
        <w:t> </w:t>
      </w:r>
      <w:r w:rsidRPr="00182333">
        <w:t>poszczególnych miesiącach jest zgodna z</w:t>
      </w:r>
      <w:r>
        <w:t> </w:t>
      </w:r>
      <w:r w:rsidRPr="00182333">
        <w:t>planem finansowym Funduszu Wsparcia, przepisu</w:t>
      </w:r>
      <w:r>
        <w:t xml:space="preserve"> ust. </w:t>
      </w:r>
      <w:r w:rsidRPr="00182333">
        <w:t>3</w:t>
      </w:r>
      <w:r>
        <w:t> </w:t>
      </w:r>
      <w:r w:rsidRPr="00182333">
        <w:t>nie stosuje się.</w:t>
      </w:r>
    </w:p>
    <w:p w14:paraId="64CF5D90" w14:textId="2D7D7AEC" w:rsidR="00AE27F0" w:rsidRPr="00182333" w:rsidRDefault="00AE27F0" w:rsidP="00AE27F0">
      <w:pPr>
        <w:pStyle w:val="ARTartustawynprozporzdzenia"/>
      </w:pPr>
      <w:r w:rsidRPr="00182333">
        <w:rPr>
          <w:rStyle w:val="Ppogrubienie"/>
        </w:rPr>
        <w:t xml:space="preserve">Art. </w:t>
      </w:r>
      <w:del w:id="397" w:author="Autor">
        <w:r w:rsidDel="009C61CD">
          <w:rPr>
            <w:rStyle w:val="Ppogrubienie"/>
          </w:rPr>
          <w:delText>81</w:delText>
        </w:r>
      </w:del>
      <w:ins w:id="398" w:author="Autor">
        <w:r w:rsidR="009C61CD">
          <w:rPr>
            <w:rStyle w:val="Ppogrubienie"/>
          </w:rPr>
          <w:t>82</w:t>
        </w:r>
      </w:ins>
      <w:r>
        <w:rPr>
          <w:rStyle w:val="Ppogrubienie"/>
        </w:rPr>
        <w:t>.</w:t>
      </w:r>
      <w:r w:rsidRPr="00182333">
        <w:t xml:space="preserve"> Ustawa wchodzi w</w:t>
      </w:r>
      <w:r>
        <w:t> </w:t>
      </w:r>
      <w:r w:rsidRPr="00182333">
        <w:t xml:space="preserve">życie </w:t>
      </w:r>
      <w:r w:rsidR="0091507E">
        <w:t>z dniem 1 stycznia 2023 r</w:t>
      </w:r>
      <w:r w:rsidR="008A417A">
        <w:t>.</w:t>
      </w:r>
      <w:r w:rsidRPr="00182333">
        <w:t>, z</w:t>
      </w:r>
      <w:r>
        <w:t> </w:t>
      </w:r>
      <w:r w:rsidRPr="00182333">
        <w:t>wyjątkiem</w:t>
      </w:r>
      <w:r>
        <w:t xml:space="preserve"> art. </w:t>
      </w:r>
      <w:r w:rsidRPr="00182333">
        <w:t>8</w:t>
      </w:r>
      <w:r>
        <w:t xml:space="preserve"> ust. </w:t>
      </w:r>
      <w:r w:rsidRPr="00182333">
        <w:t>2</w:t>
      </w:r>
      <w:r>
        <w:t xml:space="preserve"> i </w:t>
      </w:r>
      <w:r w:rsidRPr="00182333">
        <w:t>3,</w:t>
      </w:r>
      <w:r>
        <w:t xml:space="preserve"> art. </w:t>
      </w:r>
      <w:r w:rsidRPr="00182333">
        <w:t>16</w:t>
      </w:r>
      <w:r>
        <w:t>, art. 37</w:t>
      </w:r>
      <w:r w:rsidR="006B5AF8">
        <w:t>-</w:t>
      </w:r>
      <w:del w:id="399" w:author="Autor">
        <w:r w:rsidR="006B5AF8" w:rsidDel="009C61CD">
          <w:delText>39</w:delText>
        </w:r>
        <w:r w:rsidDel="009C61CD">
          <w:delText xml:space="preserve"> </w:delText>
        </w:r>
      </w:del>
      <w:ins w:id="400" w:author="Autor">
        <w:r w:rsidR="009C61CD">
          <w:t xml:space="preserve">40 </w:t>
        </w:r>
      </w:ins>
      <w:r>
        <w:t>oraz</w:t>
      </w:r>
      <w:r w:rsidRPr="00182333">
        <w:t xml:space="preserve"> </w:t>
      </w:r>
      <w:r w:rsidR="00553B59">
        <w:t xml:space="preserve">art. </w:t>
      </w:r>
      <w:del w:id="401" w:author="Autor">
        <w:r w:rsidDel="009C61CD">
          <w:delText>71</w:delText>
        </w:r>
      </w:del>
      <w:ins w:id="402" w:author="Autor">
        <w:r w:rsidR="009C61CD">
          <w:t>72</w:t>
        </w:r>
      </w:ins>
      <w:r>
        <w:noBreakHyphen/>
      </w:r>
      <w:del w:id="403" w:author="Autor">
        <w:r w:rsidDel="009C61CD">
          <w:delText>76</w:delText>
        </w:r>
      </w:del>
      <w:ins w:id="404" w:author="Autor">
        <w:r w:rsidR="009C61CD">
          <w:t>77</w:t>
        </w:r>
      </w:ins>
      <w:r w:rsidRPr="00182333">
        <w:t>, które wchodzą w</w:t>
      </w:r>
      <w:r>
        <w:t> </w:t>
      </w:r>
      <w:r w:rsidRPr="00182333">
        <w:t>życie z</w:t>
      </w:r>
      <w:r>
        <w:t> </w:t>
      </w:r>
      <w:r w:rsidRPr="00182333">
        <w:t>dniem ogłoszenia.</w:t>
      </w:r>
    </w:p>
    <w:p w14:paraId="0245593F" w14:textId="77777777" w:rsidR="00AE27F0" w:rsidRPr="00182333" w:rsidRDefault="00AE27F0" w:rsidP="00AE27F0">
      <w:pPr>
        <w:pStyle w:val="ARTartustawynprozporzdzenia"/>
      </w:pPr>
    </w:p>
    <w:p w14:paraId="397D89FF" w14:textId="77777777" w:rsidR="00AE27F0" w:rsidRPr="00182333" w:rsidRDefault="00AE27F0" w:rsidP="00AE27F0">
      <w:pPr>
        <w:pStyle w:val="ARTartustawynprozporzdzenia"/>
      </w:pPr>
    </w:p>
    <w:p w14:paraId="2023D9C0" w14:textId="6065D90C" w:rsidR="00AE27F0" w:rsidRDefault="00AE27F0" w:rsidP="00AE27F0">
      <w:r w:rsidRPr="004958C6">
        <w:t>ZA ZGODNOŚĆ POD WZGLĘDEM PRAWNYM,</w:t>
      </w:r>
      <w:r w:rsidRPr="004958C6">
        <w:br/>
        <w:t>LEGISLACYJNYM I</w:t>
      </w:r>
      <w:r>
        <w:t> </w:t>
      </w:r>
      <w:r w:rsidRPr="004958C6">
        <w:t>REDAKCYJNYM</w:t>
      </w:r>
      <w:r w:rsidRPr="004958C6">
        <w:br/>
      </w:r>
      <w:bookmarkStart w:id="405" w:name="ezdPracownikNazwa"/>
      <w:bookmarkEnd w:id="405"/>
      <w:r w:rsidRPr="004958C6">
        <w:br/>
      </w:r>
      <w:r>
        <w:t>Pełnomocnik Ministra</w:t>
      </w:r>
      <w:r w:rsidRPr="004958C6">
        <w:t xml:space="preserve"> Kultury i</w:t>
      </w:r>
      <w:r>
        <w:t> </w:t>
      </w:r>
      <w:r w:rsidRPr="004958C6">
        <w:t>Dziedzictwa Narodowego</w:t>
      </w:r>
    </w:p>
    <w:p w14:paraId="1A656AA0" w14:textId="0E6B0E1F" w:rsidR="00AE27F0" w:rsidRDefault="00AE27F0" w:rsidP="00AE27F0">
      <w:r>
        <w:t>do spraw uprawnień artysty zawodowego</w:t>
      </w:r>
      <w:r w:rsidRPr="004958C6">
        <w:br/>
      </w:r>
    </w:p>
    <w:p w14:paraId="3FB847BA" w14:textId="77777777" w:rsidR="00AE27F0" w:rsidRPr="00737F6A" w:rsidRDefault="00AE27F0" w:rsidP="00AE27F0"/>
    <w:p w14:paraId="6A768302" w14:textId="77777777" w:rsidR="00261A16" w:rsidRPr="00737F6A" w:rsidRDefault="00261A16" w:rsidP="00737F6A"/>
    <w:sectPr w:rsidR="00261A16" w:rsidRPr="00737F6A" w:rsidSect="001A7F15">
      <w:headerReference w:type="default" r:id="rId12"/>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69660A" w14:textId="77777777" w:rsidR="00B25235" w:rsidRDefault="00B25235">
      <w:r>
        <w:separator/>
      </w:r>
    </w:p>
  </w:endnote>
  <w:endnote w:type="continuationSeparator" w:id="0">
    <w:p w14:paraId="76667572" w14:textId="77777777" w:rsidR="00B25235" w:rsidRDefault="00B25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C8B650" w14:textId="77777777" w:rsidR="00B25235" w:rsidRDefault="00B25235">
      <w:r>
        <w:separator/>
      </w:r>
    </w:p>
  </w:footnote>
  <w:footnote w:type="continuationSeparator" w:id="0">
    <w:p w14:paraId="3CB43F3B" w14:textId="77777777" w:rsidR="00B25235" w:rsidRDefault="00B25235">
      <w:r>
        <w:continuationSeparator/>
      </w:r>
    </w:p>
  </w:footnote>
  <w:footnote w:id="1">
    <w:p w14:paraId="406DAF2D" w14:textId="77777777" w:rsidR="005F4F7F" w:rsidRDefault="005F4F7F" w:rsidP="00AE27F0">
      <w:pPr>
        <w:pStyle w:val="ODNONIKtreodnonika"/>
      </w:pPr>
      <w:r w:rsidRPr="00AE27F0">
        <w:rPr>
          <w:rStyle w:val="IGindeksgrny"/>
        </w:rPr>
        <w:footnoteRef/>
      </w:r>
      <w:r w:rsidRPr="00AE27F0">
        <w:rPr>
          <w:rStyle w:val="IGindeksgrny"/>
        </w:rPr>
        <w:t>)</w:t>
      </w:r>
      <w:r>
        <w:tab/>
        <w:t xml:space="preserve">Niniejszą ustawą zmienia się ustawy: ustawę </w:t>
      </w:r>
      <w:r w:rsidRPr="00E93E3C">
        <w:t>z dnia 17 czerwca 1966 r. o postępowaniu egzekucyjnym w administracji</w:t>
      </w:r>
      <w:r>
        <w:t>,</w:t>
      </w:r>
      <w:r w:rsidRPr="00E93E3C">
        <w:t xml:space="preserve"> </w:t>
      </w:r>
      <w:r>
        <w:t xml:space="preserve">ustawę z dnia 26 lipca 1991 r. o podatku dochodowym od osób fizycznych, ustawę z dnia 4 lutego 1994 r. o prawie autorskim i prawach pokrewnych, ustawę z dnia 13 października 1998 r. o systemie ubezpieczeń społecznych, </w:t>
      </w:r>
      <w:r w:rsidRPr="00B33E76">
        <w:t>ustawę z dnia 17 grudnia 1998 r. o emeryturach i rentach z Funduszu Ubezpieczeń Społecznych</w:t>
      </w:r>
      <w:r>
        <w:t>,</w:t>
      </w:r>
      <w:r w:rsidRPr="00B33E76">
        <w:t xml:space="preserve"> </w:t>
      </w:r>
      <w:r w:rsidRPr="00DC1D62">
        <w:t xml:space="preserve">ustawę z dnia z dnia 25 czerwca 1999 r. o świadczeniach pieniężnych z ubezpieczenia społecznego w razie choroby i macierzyństwa, ustawę z dnia 30 października 2002 r. ubezpieczeniu społecznym z tytułu wypadków przy pracy i chorób zawodowych, </w:t>
      </w:r>
      <w:r>
        <w:t xml:space="preserve">ustawę </w:t>
      </w:r>
      <w:r w:rsidRPr="001807A9">
        <w:t>z dnia</w:t>
      </w:r>
      <w:r w:rsidRPr="00CC0906">
        <w:t xml:space="preserve"> </w:t>
      </w:r>
      <w:r>
        <w:t>27 sierpnia 2004 r. o świadczeniach opieki zdrowotnej finansowanych ze środków publicznych</w:t>
      </w:r>
      <w:r w:rsidRPr="00B33E76">
        <w:t xml:space="preserve"> </w:t>
      </w:r>
      <w:r>
        <w:t>oraz ustawę</w:t>
      </w:r>
      <w:r w:rsidRPr="00B33E76">
        <w:t xml:space="preserve"> z dnia 20 kwietnia 2004 r. o promocji zatrudnienia i instytucjach rynku pracy</w:t>
      </w:r>
      <w:r>
        <w:t>.</w:t>
      </w:r>
    </w:p>
  </w:footnote>
  <w:footnote w:id="2">
    <w:p w14:paraId="4AE633F4" w14:textId="614CD116" w:rsidR="005F4F7F" w:rsidRPr="007E1455" w:rsidRDefault="005F4F7F" w:rsidP="00AE27F0">
      <w:pPr>
        <w:pStyle w:val="ODNONIKtreodnonika"/>
        <w:rPr>
          <w:rStyle w:val="IDindeksdolny"/>
          <w:vertAlign w:val="baseline"/>
        </w:rPr>
      </w:pPr>
      <w:r w:rsidRPr="00AE27F0">
        <w:rPr>
          <w:rStyle w:val="IGindeksgrny"/>
        </w:rPr>
        <w:footnoteRef/>
      </w:r>
      <w:r w:rsidRPr="00AE27F0">
        <w:rPr>
          <w:rStyle w:val="IGindeksgrny"/>
        </w:rPr>
        <w:t>)</w:t>
      </w:r>
      <w:r>
        <w:rPr>
          <w:rStyle w:val="IDindeksdolny"/>
        </w:rPr>
        <w:tab/>
      </w:r>
      <w:r w:rsidRPr="007E1455">
        <w:rPr>
          <w:rStyle w:val="IDindeksdolny"/>
          <w:vertAlign w:val="baseline"/>
        </w:rPr>
        <w:t>Zmiany tekstu jednolitego wymienionej ustawy zostały ogłoszone w Dz. U. z 2020 r. poz. 1492 oraz z 2021 r. poz. 11 i 41 802 1005 1177 1666 1927 1981 2105 2270 2022 poz. 1.</w:t>
      </w:r>
    </w:p>
  </w:footnote>
  <w:footnote w:id="3">
    <w:p w14:paraId="7C63F2FA" w14:textId="77777777" w:rsidR="005F4F7F" w:rsidRDefault="005F4F7F" w:rsidP="00AE27F0">
      <w:pPr>
        <w:pStyle w:val="ODNONIKtreodnonika"/>
      </w:pPr>
      <w:r w:rsidRPr="00AE27F0">
        <w:rPr>
          <w:rStyle w:val="IGindeksgrny"/>
        </w:rPr>
        <w:footnoteRef/>
      </w:r>
      <w:r w:rsidRPr="00AE27F0">
        <w:rPr>
          <w:rStyle w:val="IGindeksgrny"/>
        </w:rPr>
        <w:t>)</w:t>
      </w:r>
      <w:r>
        <w:tab/>
        <w:t>Zmiany tekstu jednolitego wymienionej ustawy zostały ogłoszone w Dz. U. z 2021 r. poz. 432, 619, 1621, 1834, 1981 i 2105.</w:t>
      </w:r>
    </w:p>
  </w:footnote>
  <w:footnote w:id="4">
    <w:p w14:paraId="216D4AC5" w14:textId="29DD2BF2" w:rsidR="005F4F7F" w:rsidRDefault="005F4F7F" w:rsidP="00AE27F0">
      <w:pPr>
        <w:pStyle w:val="ODNONIKtreodnonika"/>
      </w:pPr>
      <w:r w:rsidRPr="00AE27F0">
        <w:rPr>
          <w:rStyle w:val="IGindeksgrny"/>
        </w:rPr>
        <w:footnoteRef/>
      </w:r>
      <w:r w:rsidRPr="00AE27F0">
        <w:rPr>
          <w:rStyle w:val="IGindeksgrny"/>
        </w:rPr>
        <w:t>)</w:t>
      </w:r>
      <w:r>
        <w:rPr>
          <w:vertAlign w:val="superscript"/>
        </w:rPr>
        <w:tab/>
      </w:r>
      <w:r w:rsidRPr="003B4F47">
        <w:t>Dz. U. z 2021 r. poz. 1163, 1243, 1551, 1574, 1834, 1981, 2071,</w:t>
      </w:r>
      <w:r>
        <w:t xml:space="preserve"> </w:t>
      </w:r>
      <w:r w:rsidRPr="003B4F47">
        <w:t xml:space="preserve">2105, 2133, 2232, 2269, 2270, 2270, 2328, 2376, 2427, 2430 i 2490 oraz z 2022 r. poz. 1, 24 i </w:t>
      </w:r>
      <w:r>
        <w:t>138.</w:t>
      </w:r>
    </w:p>
  </w:footnote>
  <w:footnote w:id="5">
    <w:p w14:paraId="78DA3B68" w14:textId="77777777" w:rsidR="005F4F7F" w:rsidRPr="0077659E" w:rsidRDefault="005F4F7F" w:rsidP="00AE27F0">
      <w:pPr>
        <w:pStyle w:val="ODNONIKtreodnonika"/>
      </w:pPr>
      <w:r w:rsidRPr="00AE27F0">
        <w:rPr>
          <w:rStyle w:val="IGindeksgrny"/>
        </w:rPr>
        <w:footnoteRef/>
      </w:r>
      <w:r w:rsidRPr="00AE27F0">
        <w:rPr>
          <w:rStyle w:val="IGindeksgrny"/>
        </w:rPr>
        <w:t>)</w:t>
      </w:r>
      <w:r>
        <w:tab/>
      </w:r>
      <w:r w:rsidRPr="0077659E">
        <w:t xml:space="preserve">Zmiany tekstu jednolitego wymienionej ustawy zostały ogłoszone w Dz. U. z 2020 r. </w:t>
      </w:r>
      <w:r w:rsidRPr="00182333">
        <w:t>1423, 2122, 2123 i 2320</w:t>
      </w:r>
      <w:r w:rsidRPr="002B0C6D">
        <w:t xml:space="preserve"> </w:t>
      </w:r>
      <w:r w:rsidRPr="00182333">
        <w:t>oraz z 2021 r. poz. 72 i 694</w:t>
      </w:r>
      <w:r>
        <w:t>.</w:t>
      </w:r>
    </w:p>
  </w:footnote>
  <w:footnote w:id="6">
    <w:p w14:paraId="67260ECC" w14:textId="77777777" w:rsidR="005F4F7F" w:rsidRDefault="005F4F7F" w:rsidP="00AE27F0">
      <w:pPr>
        <w:pStyle w:val="ODNONIKtreodnonika"/>
      </w:pPr>
      <w:r w:rsidRPr="00AE27F0">
        <w:rPr>
          <w:rStyle w:val="IGindeksgrny"/>
        </w:rPr>
        <w:footnoteRef/>
      </w:r>
      <w:r w:rsidRPr="00AE27F0">
        <w:rPr>
          <w:rStyle w:val="IGindeksgrny"/>
        </w:rPr>
        <w:t>)</w:t>
      </w:r>
      <w:r>
        <w:rPr>
          <w:rStyle w:val="IGindeksgrny"/>
        </w:rPr>
        <w:tab/>
      </w:r>
      <w:r>
        <w:t>Zmiany tekstu jednolitego wymienionej ustawy zostały ogłoszone w Dz. U. z 2021 r. poz. 432, 619, 1621, 1834, 1981 i 2105.</w:t>
      </w:r>
    </w:p>
  </w:footnote>
  <w:footnote w:id="7">
    <w:p w14:paraId="3A12986D" w14:textId="77777777" w:rsidR="005F4F7F" w:rsidRDefault="005F4F7F" w:rsidP="00AE27F0">
      <w:pPr>
        <w:pStyle w:val="ODNONIKtreodnonika"/>
      </w:pPr>
      <w:r w:rsidRPr="00AE27F0">
        <w:rPr>
          <w:rStyle w:val="IGindeksgrny"/>
        </w:rPr>
        <w:footnoteRef/>
      </w:r>
      <w:r w:rsidRPr="00AE27F0">
        <w:rPr>
          <w:rStyle w:val="IGindeksgrny"/>
        </w:rPr>
        <w:t>)</w:t>
      </w:r>
      <w:r>
        <w:tab/>
        <w:t>Zmiany tekstu jednolitego wymienionej ustawy zostały ogłoszone w Dz. U. z 2021 r. poz. 353, 794, 1621, 1981, 2105, 2270 i 2314.</w:t>
      </w:r>
    </w:p>
  </w:footnote>
  <w:footnote w:id="8">
    <w:p w14:paraId="766E7226" w14:textId="7E7F1A47" w:rsidR="005F4F7F" w:rsidRPr="007E1455" w:rsidRDefault="005F4F7F" w:rsidP="00AE27F0">
      <w:pPr>
        <w:pStyle w:val="ODNONIKtreodnonika"/>
        <w:rPr>
          <w:rStyle w:val="IDindeksdolny"/>
          <w:vertAlign w:val="baseline"/>
        </w:rPr>
      </w:pPr>
      <w:r w:rsidRPr="00AE27F0">
        <w:rPr>
          <w:rStyle w:val="IGindeksgrny"/>
        </w:rPr>
        <w:footnoteRef/>
      </w:r>
      <w:r w:rsidRPr="00AE27F0">
        <w:rPr>
          <w:rStyle w:val="IGindeksgrny"/>
        </w:rPr>
        <w:t>)</w:t>
      </w:r>
      <w:r>
        <w:rPr>
          <w:rStyle w:val="IDindeksdolny"/>
          <w:vertAlign w:val="baseline"/>
        </w:rPr>
        <w:tab/>
      </w:r>
      <w:r w:rsidRPr="007E1455">
        <w:rPr>
          <w:rStyle w:val="IDindeksdolny"/>
          <w:vertAlign w:val="baseline"/>
        </w:rPr>
        <w:t>Zmiany tekstu jednolitego wymienionej ustawy zostały ogłoszone w Dz. U. z 2021 r. poz. 1162, 1621, 2270, 2317, 2445 oraz z 2021 r. poz. 91)</w:t>
      </w:r>
    </w:p>
  </w:footnote>
  <w:footnote w:id="9">
    <w:p w14:paraId="061E12DF" w14:textId="0488377C" w:rsidR="005F4F7F" w:rsidRDefault="005F4F7F" w:rsidP="00AE27F0">
      <w:pPr>
        <w:pStyle w:val="ODNONIKtreodnonika"/>
      </w:pPr>
      <w:r w:rsidRPr="00AE27F0">
        <w:rPr>
          <w:rStyle w:val="IGindeksgrny"/>
        </w:rPr>
        <w:footnoteRef/>
      </w:r>
      <w:r w:rsidRPr="00AE27F0">
        <w:rPr>
          <w:rStyle w:val="IGindeksgrny"/>
        </w:rPr>
        <w:t>)</w:t>
      </w:r>
      <w:r>
        <w:rPr>
          <w:vertAlign w:val="superscript"/>
        </w:rPr>
        <w:tab/>
      </w:r>
      <w:r w:rsidRPr="008C6742">
        <w:t>Zmiany tekstu jednolitego wymienionej ustawy zostały ogłoszone w Dz. U. z 2021 r. poz. 1292, 1559, 1773, 1834, 1981, 2105, 2120,2232, 2270, 2427 i 2469 oraz z 2022 r. poz. 64</w:t>
      </w:r>
      <w:r>
        <w:t xml:space="preserve"> i 91.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CD451D" w14:textId="422C67A2" w:rsidR="005F4F7F" w:rsidRPr="00B371CC" w:rsidRDefault="005F4F7F" w:rsidP="00B371CC">
    <w:pPr>
      <w:pStyle w:val="Nagwek"/>
      <w:jc w:val="center"/>
    </w:pPr>
    <w:r>
      <w:t xml:space="preserve">– </w:t>
    </w:r>
    <w:r>
      <w:fldChar w:fldCharType="begin"/>
    </w:r>
    <w:r>
      <w:instrText xml:space="preserve"> PAGE  \* MERGEFORMAT </w:instrText>
    </w:r>
    <w:r>
      <w:fldChar w:fldCharType="separate"/>
    </w:r>
    <w:r w:rsidR="000071A7">
      <w:rPr>
        <w:noProof/>
      </w:rPr>
      <w:t>49</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4"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5"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6"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19"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2"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4"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7"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29"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0"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2"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5"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6"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23"/>
  </w:num>
  <w:num w:numId="3">
    <w:abstractNumId w:val="18"/>
  </w:num>
  <w:num w:numId="4">
    <w:abstractNumId w:val="18"/>
  </w:num>
  <w:num w:numId="5">
    <w:abstractNumId w:val="35"/>
  </w:num>
  <w:num w:numId="6">
    <w:abstractNumId w:val="31"/>
  </w:num>
  <w:num w:numId="7">
    <w:abstractNumId w:val="35"/>
  </w:num>
  <w:num w:numId="8">
    <w:abstractNumId w:val="31"/>
  </w:num>
  <w:num w:numId="9">
    <w:abstractNumId w:val="35"/>
  </w:num>
  <w:num w:numId="10">
    <w:abstractNumId w:val="31"/>
  </w:num>
  <w:num w:numId="11">
    <w:abstractNumId w:val="14"/>
  </w:num>
  <w:num w:numId="12">
    <w:abstractNumId w:val="10"/>
  </w:num>
  <w:num w:numId="13">
    <w:abstractNumId w:val="15"/>
  </w:num>
  <w:num w:numId="14">
    <w:abstractNumId w:val="26"/>
  </w:num>
  <w:num w:numId="15">
    <w:abstractNumId w:val="14"/>
  </w:num>
  <w:num w:numId="16">
    <w:abstractNumId w:val="16"/>
  </w:num>
  <w:num w:numId="17">
    <w:abstractNumId w:val="8"/>
  </w:num>
  <w:num w:numId="18">
    <w:abstractNumId w:val="3"/>
  </w:num>
  <w:num w:numId="19">
    <w:abstractNumId w:val="2"/>
  </w:num>
  <w:num w:numId="20">
    <w:abstractNumId w:val="1"/>
  </w:num>
  <w:num w:numId="21">
    <w:abstractNumId w:val="0"/>
  </w:num>
  <w:num w:numId="22">
    <w:abstractNumId w:val="9"/>
  </w:num>
  <w:num w:numId="23">
    <w:abstractNumId w:val="7"/>
  </w:num>
  <w:num w:numId="24">
    <w:abstractNumId w:val="6"/>
  </w:num>
  <w:num w:numId="25">
    <w:abstractNumId w:val="5"/>
  </w:num>
  <w:num w:numId="26">
    <w:abstractNumId w:val="4"/>
  </w:num>
  <w:num w:numId="27">
    <w:abstractNumId w:val="33"/>
  </w:num>
  <w:num w:numId="28">
    <w:abstractNumId w:val="25"/>
  </w:num>
  <w:num w:numId="29">
    <w:abstractNumId w:val="36"/>
  </w:num>
  <w:num w:numId="30">
    <w:abstractNumId w:val="32"/>
  </w:num>
  <w:num w:numId="31">
    <w:abstractNumId w:val="19"/>
  </w:num>
  <w:num w:numId="32">
    <w:abstractNumId w:val="11"/>
  </w:num>
  <w:num w:numId="33">
    <w:abstractNumId w:val="30"/>
  </w:num>
  <w:num w:numId="34">
    <w:abstractNumId w:val="20"/>
  </w:num>
  <w:num w:numId="35">
    <w:abstractNumId w:val="17"/>
  </w:num>
  <w:num w:numId="36">
    <w:abstractNumId w:val="22"/>
  </w:num>
  <w:num w:numId="37">
    <w:abstractNumId w:val="27"/>
  </w:num>
  <w:num w:numId="38">
    <w:abstractNumId w:val="24"/>
  </w:num>
  <w:num w:numId="39">
    <w:abstractNumId w:val="13"/>
  </w:num>
  <w:num w:numId="40">
    <w:abstractNumId w:val="29"/>
  </w:num>
  <w:num w:numId="41">
    <w:abstractNumId w:val="28"/>
  </w:num>
  <w:num w:numId="42">
    <w:abstractNumId w:val="21"/>
  </w:num>
  <w:num w:numId="43">
    <w:abstractNumId w:val="34"/>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trackRevisions/>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7F0"/>
    <w:rsid w:val="000012DA"/>
    <w:rsid w:val="0000246E"/>
    <w:rsid w:val="00003862"/>
    <w:rsid w:val="00004364"/>
    <w:rsid w:val="000071A7"/>
    <w:rsid w:val="00012A35"/>
    <w:rsid w:val="00016099"/>
    <w:rsid w:val="00017DC2"/>
    <w:rsid w:val="00021522"/>
    <w:rsid w:val="00023471"/>
    <w:rsid w:val="00023F13"/>
    <w:rsid w:val="000252E8"/>
    <w:rsid w:val="000254F4"/>
    <w:rsid w:val="00026FB3"/>
    <w:rsid w:val="00030634"/>
    <w:rsid w:val="00030AD4"/>
    <w:rsid w:val="000319C1"/>
    <w:rsid w:val="00031A8B"/>
    <w:rsid w:val="00031BCA"/>
    <w:rsid w:val="00032F80"/>
    <w:rsid w:val="000330FA"/>
    <w:rsid w:val="0003362F"/>
    <w:rsid w:val="00036B63"/>
    <w:rsid w:val="00037E1A"/>
    <w:rsid w:val="00043495"/>
    <w:rsid w:val="00046A75"/>
    <w:rsid w:val="00047312"/>
    <w:rsid w:val="000508BD"/>
    <w:rsid w:val="000517AB"/>
    <w:rsid w:val="000524E9"/>
    <w:rsid w:val="00052FEA"/>
    <w:rsid w:val="0005339C"/>
    <w:rsid w:val="000551CA"/>
    <w:rsid w:val="0005571B"/>
    <w:rsid w:val="00057AB3"/>
    <w:rsid w:val="00060076"/>
    <w:rsid w:val="00060432"/>
    <w:rsid w:val="00060D87"/>
    <w:rsid w:val="000615A5"/>
    <w:rsid w:val="00064E4C"/>
    <w:rsid w:val="00066901"/>
    <w:rsid w:val="00071BEE"/>
    <w:rsid w:val="000736CD"/>
    <w:rsid w:val="0007533B"/>
    <w:rsid w:val="0007545D"/>
    <w:rsid w:val="000760BF"/>
    <w:rsid w:val="0007613E"/>
    <w:rsid w:val="00076BFC"/>
    <w:rsid w:val="000814A7"/>
    <w:rsid w:val="0008557B"/>
    <w:rsid w:val="00085CE7"/>
    <w:rsid w:val="00086208"/>
    <w:rsid w:val="000906EE"/>
    <w:rsid w:val="00091BA2"/>
    <w:rsid w:val="000944EF"/>
    <w:rsid w:val="0009732D"/>
    <w:rsid w:val="000973F0"/>
    <w:rsid w:val="000A1296"/>
    <w:rsid w:val="000A1C27"/>
    <w:rsid w:val="000A1DAD"/>
    <w:rsid w:val="000A2649"/>
    <w:rsid w:val="000A323B"/>
    <w:rsid w:val="000B298D"/>
    <w:rsid w:val="000B5B2D"/>
    <w:rsid w:val="000B5DCE"/>
    <w:rsid w:val="000C05BA"/>
    <w:rsid w:val="000C0E8F"/>
    <w:rsid w:val="000C4BC4"/>
    <w:rsid w:val="000D0110"/>
    <w:rsid w:val="000D2468"/>
    <w:rsid w:val="000D318A"/>
    <w:rsid w:val="000D3676"/>
    <w:rsid w:val="000D6173"/>
    <w:rsid w:val="000D6ECA"/>
    <w:rsid w:val="000D6F83"/>
    <w:rsid w:val="000E25CC"/>
    <w:rsid w:val="000E31F5"/>
    <w:rsid w:val="000E3694"/>
    <w:rsid w:val="000E490F"/>
    <w:rsid w:val="000E6241"/>
    <w:rsid w:val="000E789B"/>
    <w:rsid w:val="000F1F8C"/>
    <w:rsid w:val="000F2BE3"/>
    <w:rsid w:val="000F37F6"/>
    <w:rsid w:val="000F3D0D"/>
    <w:rsid w:val="000F6ED4"/>
    <w:rsid w:val="000F7A6E"/>
    <w:rsid w:val="00100625"/>
    <w:rsid w:val="00103D1F"/>
    <w:rsid w:val="001042BA"/>
    <w:rsid w:val="00105005"/>
    <w:rsid w:val="00106D03"/>
    <w:rsid w:val="00110465"/>
    <w:rsid w:val="00110628"/>
    <w:rsid w:val="0011245A"/>
    <w:rsid w:val="0011493E"/>
    <w:rsid w:val="00115B72"/>
    <w:rsid w:val="001209EC"/>
    <w:rsid w:val="00120A9E"/>
    <w:rsid w:val="00125733"/>
    <w:rsid w:val="00125A9C"/>
    <w:rsid w:val="001270A2"/>
    <w:rsid w:val="00131237"/>
    <w:rsid w:val="001329AC"/>
    <w:rsid w:val="00134CA0"/>
    <w:rsid w:val="0014026F"/>
    <w:rsid w:val="00147A47"/>
    <w:rsid w:val="00147AA1"/>
    <w:rsid w:val="001520CF"/>
    <w:rsid w:val="00154066"/>
    <w:rsid w:val="0015667C"/>
    <w:rsid w:val="00157110"/>
    <w:rsid w:val="0015742A"/>
    <w:rsid w:val="00157DA1"/>
    <w:rsid w:val="00157F4E"/>
    <w:rsid w:val="00163147"/>
    <w:rsid w:val="0016482D"/>
    <w:rsid w:val="00164C57"/>
    <w:rsid w:val="00164C9D"/>
    <w:rsid w:val="0017078B"/>
    <w:rsid w:val="00172F7A"/>
    <w:rsid w:val="00173150"/>
    <w:rsid w:val="00173390"/>
    <w:rsid w:val="001736F0"/>
    <w:rsid w:val="00173BB3"/>
    <w:rsid w:val="001740D0"/>
    <w:rsid w:val="00174F2C"/>
    <w:rsid w:val="00180F2A"/>
    <w:rsid w:val="00184B91"/>
    <w:rsid w:val="00184D4A"/>
    <w:rsid w:val="00186EC1"/>
    <w:rsid w:val="00191E1F"/>
    <w:rsid w:val="0019473B"/>
    <w:rsid w:val="001952B1"/>
    <w:rsid w:val="00196E39"/>
    <w:rsid w:val="00197649"/>
    <w:rsid w:val="001A01FB"/>
    <w:rsid w:val="001A10E9"/>
    <w:rsid w:val="001A183D"/>
    <w:rsid w:val="001A2B65"/>
    <w:rsid w:val="001A3CD3"/>
    <w:rsid w:val="001A5BEF"/>
    <w:rsid w:val="001A7F15"/>
    <w:rsid w:val="001B2CDA"/>
    <w:rsid w:val="001B342E"/>
    <w:rsid w:val="001B6210"/>
    <w:rsid w:val="001B6C24"/>
    <w:rsid w:val="001C1832"/>
    <w:rsid w:val="001C188C"/>
    <w:rsid w:val="001C2550"/>
    <w:rsid w:val="001D1783"/>
    <w:rsid w:val="001D53CD"/>
    <w:rsid w:val="001D55A3"/>
    <w:rsid w:val="001D5AF5"/>
    <w:rsid w:val="001E1E73"/>
    <w:rsid w:val="001E4E0C"/>
    <w:rsid w:val="001E526D"/>
    <w:rsid w:val="001E5655"/>
    <w:rsid w:val="001F0179"/>
    <w:rsid w:val="001F1832"/>
    <w:rsid w:val="001F220F"/>
    <w:rsid w:val="001F25B3"/>
    <w:rsid w:val="001F6616"/>
    <w:rsid w:val="00202BD4"/>
    <w:rsid w:val="00204A97"/>
    <w:rsid w:val="00207841"/>
    <w:rsid w:val="002105CC"/>
    <w:rsid w:val="002114EF"/>
    <w:rsid w:val="002115AE"/>
    <w:rsid w:val="00215409"/>
    <w:rsid w:val="002166AD"/>
    <w:rsid w:val="0021751A"/>
    <w:rsid w:val="00217871"/>
    <w:rsid w:val="00221ED8"/>
    <w:rsid w:val="002231EA"/>
    <w:rsid w:val="00223FDF"/>
    <w:rsid w:val="002279C0"/>
    <w:rsid w:val="0023727E"/>
    <w:rsid w:val="00242081"/>
    <w:rsid w:val="00243777"/>
    <w:rsid w:val="002441CD"/>
    <w:rsid w:val="002501A3"/>
    <w:rsid w:val="00251384"/>
    <w:rsid w:val="0025166C"/>
    <w:rsid w:val="002555D4"/>
    <w:rsid w:val="00261A16"/>
    <w:rsid w:val="00263522"/>
    <w:rsid w:val="00264EC6"/>
    <w:rsid w:val="00271013"/>
    <w:rsid w:val="00273FE4"/>
    <w:rsid w:val="002765B4"/>
    <w:rsid w:val="00276A94"/>
    <w:rsid w:val="002909DD"/>
    <w:rsid w:val="0029405D"/>
    <w:rsid w:val="00294FA6"/>
    <w:rsid w:val="00295A6F"/>
    <w:rsid w:val="00296CA4"/>
    <w:rsid w:val="002A20C4"/>
    <w:rsid w:val="002A570F"/>
    <w:rsid w:val="002A7032"/>
    <w:rsid w:val="002A7292"/>
    <w:rsid w:val="002A7358"/>
    <w:rsid w:val="002A7902"/>
    <w:rsid w:val="002B0F6B"/>
    <w:rsid w:val="002B23B8"/>
    <w:rsid w:val="002B26F4"/>
    <w:rsid w:val="002B4429"/>
    <w:rsid w:val="002B68A6"/>
    <w:rsid w:val="002B7FAF"/>
    <w:rsid w:val="002D0C4F"/>
    <w:rsid w:val="002D1364"/>
    <w:rsid w:val="002D408F"/>
    <w:rsid w:val="002D4D30"/>
    <w:rsid w:val="002D5000"/>
    <w:rsid w:val="002D598D"/>
    <w:rsid w:val="002D6C5F"/>
    <w:rsid w:val="002D7188"/>
    <w:rsid w:val="002D77B5"/>
    <w:rsid w:val="002E1DE3"/>
    <w:rsid w:val="002E2AB6"/>
    <w:rsid w:val="002E3F34"/>
    <w:rsid w:val="002E5F79"/>
    <w:rsid w:val="002E64FA"/>
    <w:rsid w:val="002E73BB"/>
    <w:rsid w:val="002F0A00"/>
    <w:rsid w:val="002F0CFA"/>
    <w:rsid w:val="002F669F"/>
    <w:rsid w:val="00301C97"/>
    <w:rsid w:val="0031004C"/>
    <w:rsid w:val="003105F6"/>
    <w:rsid w:val="00311297"/>
    <w:rsid w:val="003113BE"/>
    <w:rsid w:val="003122CA"/>
    <w:rsid w:val="003148FD"/>
    <w:rsid w:val="00321080"/>
    <w:rsid w:val="00322D45"/>
    <w:rsid w:val="0032569A"/>
    <w:rsid w:val="00325A1F"/>
    <w:rsid w:val="003268F9"/>
    <w:rsid w:val="00330BAF"/>
    <w:rsid w:val="00334E3A"/>
    <w:rsid w:val="003361DD"/>
    <w:rsid w:val="00341A6A"/>
    <w:rsid w:val="00345B9C"/>
    <w:rsid w:val="00352DAE"/>
    <w:rsid w:val="00354EB9"/>
    <w:rsid w:val="003602AE"/>
    <w:rsid w:val="00360929"/>
    <w:rsid w:val="003647D5"/>
    <w:rsid w:val="003674B0"/>
    <w:rsid w:val="00373EB7"/>
    <w:rsid w:val="0037727C"/>
    <w:rsid w:val="00377CDC"/>
    <w:rsid w:val="00377E70"/>
    <w:rsid w:val="003805EB"/>
    <w:rsid w:val="00380904"/>
    <w:rsid w:val="00380FA4"/>
    <w:rsid w:val="003823EE"/>
    <w:rsid w:val="00382960"/>
    <w:rsid w:val="00383213"/>
    <w:rsid w:val="003846F7"/>
    <w:rsid w:val="003851ED"/>
    <w:rsid w:val="00385B39"/>
    <w:rsid w:val="00386785"/>
    <w:rsid w:val="003868E9"/>
    <w:rsid w:val="00390E89"/>
    <w:rsid w:val="00391B1A"/>
    <w:rsid w:val="00394423"/>
    <w:rsid w:val="00396942"/>
    <w:rsid w:val="00396B49"/>
    <w:rsid w:val="00396E3E"/>
    <w:rsid w:val="003A1068"/>
    <w:rsid w:val="003A306E"/>
    <w:rsid w:val="003A5CD1"/>
    <w:rsid w:val="003A60DC"/>
    <w:rsid w:val="003A6A46"/>
    <w:rsid w:val="003A7A63"/>
    <w:rsid w:val="003B000C"/>
    <w:rsid w:val="003B0F1D"/>
    <w:rsid w:val="003B2DFE"/>
    <w:rsid w:val="003B4A57"/>
    <w:rsid w:val="003C0AD9"/>
    <w:rsid w:val="003C0ED0"/>
    <w:rsid w:val="003C1D49"/>
    <w:rsid w:val="003C35C4"/>
    <w:rsid w:val="003C40BA"/>
    <w:rsid w:val="003D120B"/>
    <w:rsid w:val="003D12C2"/>
    <w:rsid w:val="003D31B9"/>
    <w:rsid w:val="003D36B4"/>
    <w:rsid w:val="003D3867"/>
    <w:rsid w:val="003D4199"/>
    <w:rsid w:val="003E0D1A"/>
    <w:rsid w:val="003E2DA3"/>
    <w:rsid w:val="003F020D"/>
    <w:rsid w:val="003F03D9"/>
    <w:rsid w:val="003F2FBE"/>
    <w:rsid w:val="003F318D"/>
    <w:rsid w:val="003F5BAE"/>
    <w:rsid w:val="003F6ED7"/>
    <w:rsid w:val="00401C84"/>
    <w:rsid w:val="00403210"/>
    <w:rsid w:val="004035BB"/>
    <w:rsid w:val="004035EB"/>
    <w:rsid w:val="00407332"/>
    <w:rsid w:val="00407828"/>
    <w:rsid w:val="00413D8E"/>
    <w:rsid w:val="004140F2"/>
    <w:rsid w:val="0041432F"/>
    <w:rsid w:val="00417B22"/>
    <w:rsid w:val="00421085"/>
    <w:rsid w:val="0042465E"/>
    <w:rsid w:val="00424DF7"/>
    <w:rsid w:val="00432B76"/>
    <w:rsid w:val="00434D01"/>
    <w:rsid w:val="00435D26"/>
    <w:rsid w:val="00440C99"/>
    <w:rsid w:val="0044175C"/>
    <w:rsid w:val="00445F4D"/>
    <w:rsid w:val="004504C0"/>
    <w:rsid w:val="00450871"/>
    <w:rsid w:val="004550FB"/>
    <w:rsid w:val="0046111A"/>
    <w:rsid w:val="00462946"/>
    <w:rsid w:val="00463F43"/>
    <w:rsid w:val="004642B7"/>
    <w:rsid w:val="00464B94"/>
    <w:rsid w:val="004653A8"/>
    <w:rsid w:val="00465A0B"/>
    <w:rsid w:val="0046769A"/>
    <w:rsid w:val="0047077C"/>
    <w:rsid w:val="00470B05"/>
    <w:rsid w:val="0047207C"/>
    <w:rsid w:val="00472CD6"/>
    <w:rsid w:val="0047338B"/>
    <w:rsid w:val="00474E3C"/>
    <w:rsid w:val="00480A58"/>
    <w:rsid w:val="00482151"/>
    <w:rsid w:val="004849EF"/>
    <w:rsid w:val="00485FAD"/>
    <w:rsid w:val="004864C0"/>
    <w:rsid w:val="00487AED"/>
    <w:rsid w:val="00491EDF"/>
    <w:rsid w:val="00492A3F"/>
    <w:rsid w:val="00494F62"/>
    <w:rsid w:val="00496DE7"/>
    <w:rsid w:val="00497401"/>
    <w:rsid w:val="004A2001"/>
    <w:rsid w:val="004A3590"/>
    <w:rsid w:val="004A6037"/>
    <w:rsid w:val="004B00A7"/>
    <w:rsid w:val="004B25E2"/>
    <w:rsid w:val="004B34D7"/>
    <w:rsid w:val="004B5037"/>
    <w:rsid w:val="004B5B2F"/>
    <w:rsid w:val="004B626A"/>
    <w:rsid w:val="004B660E"/>
    <w:rsid w:val="004C05BD"/>
    <w:rsid w:val="004C38CB"/>
    <w:rsid w:val="004C3B06"/>
    <w:rsid w:val="004C3F97"/>
    <w:rsid w:val="004C7EE7"/>
    <w:rsid w:val="004D22C5"/>
    <w:rsid w:val="004D2DEE"/>
    <w:rsid w:val="004D2E1F"/>
    <w:rsid w:val="004D7FD9"/>
    <w:rsid w:val="004E1324"/>
    <w:rsid w:val="004E19A5"/>
    <w:rsid w:val="004E37E5"/>
    <w:rsid w:val="004E3FDB"/>
    <w:rsid w:val="004F1F4A"/>
    <w:rsid w:val="004F296D"/>
    <w:rsid w:val="004F2D5E"/>
    <w:rsid w:val="004F508B"/>
    <w:rsid w:val="004F695F"/>
    <w:rsid w:val="004F6CA4"/>
    <w:rsid w:val="00500752"/>
    <w:rsid w:val="00501A50"/>
    <w:rsid w:val="0050222D"/>
    <w:rsid w:val="00503AF3"/>
    <w:rsid w:val="0050696D"/>
    <w:rsid w:val="0051094B"/>
    <w:rsid w:val="005110D7"/>
    <w:rsid w:val="00511D99"/>
    <w:rsid w:val="005128D3"/>
    <w:rsid w:val="00512915"/>
    <w:rsid w:val="005147E8"/>
    <w:rsid w:val="00514B6F"/>
    <w:rsid w:val="005158F2"/>
    <w:rsid w:val="00525DF0"/>
    <w:rsid w:val="00526DFC"/>
    <w:rsid w:val="00526F43"/>
    <w:rsid w:val="00527651"/>
    <w:rsid w:val="0053463B"/>
    <w:rsid w:val="005363AB"/>
    <w:rsid w:val="00544EF4"/>
    <w:rsid w:val="00545E53"/>
    <w:rsid w:val="005479D9"/>
    <w:rsid w:val="00550A61"/>
    <w:rsid w:val="00553B59"/>
    <w:rsid w:val="005572BD"/>
    <w:rsid w:val="00557A12"/>
    <w:rsid w:val="00560AC7"/>
    <w:rsid w:val="00561AFB"/>
    <w:rsid w:val="00561FA8"/>
    <w:rsid w:val="005635ED"/>
    <w:rsid w:val="00565253"/>
    <w:rsid w:val="00570191"/>
    <w:rsid w:val="00570570"/>
    <w:rsid w:val="00572512"/>
    <w:rsid w:val="00573EE6"/>
    <w:rsid w:val="0057547F"/>
    <w:rsid w:val="005754EE"/>
    <w:rsid w:val="0057617E"/>
    <w:rsid w:val="00576497"/>
    <w:rsid w:val="00581A8B"/>
    <w:rsid w:val="005835E7"/>
    <w:rsid w:val="0058397F"/>
    <w:rsid w:val="00583BF8"/>
    <w:rsid w:val="00585F33"/>
    <w:rsid w:val="0058616B"/>
    <w:rsid w:val="005909CB"/>
    <w:rsid w:val="00591100"/>
    <w:rsid w:val="00591124"/>
    <w:rsid w:val="00597024"/>
    <w:rsid w:val="005A0274"/>
    <w:rsid w:val="005A095C"/>
    <w:rsid w:val="005A669D"/>
    <w:rsid w:val="005A75D8"/>
    <w:rsid w:val="005A78F1"/>
    <w:rsid w:val="005B6E30"/>
    <w:rsid w:val="005B713E"/>
    <w:rsid w:val="005C03B6"/>
    <w:rsid w:val="005C348E"/>
    <w:rsid w:val="005C61A6"/>
    <w:rsid w:val="005C68E1"/>
    <w:rsid w:val="005D260C"/>
    <w:rsid w:val="005D32FE"/>
    <w:rsid w:val="005D3763"/>
    <w:rsid w:val="005D55E1"/>
    <w:rsid w:val="005D5EA5"/>
    <w:rsid w:val="005E19F7"/>
    <w:rsid w:val="005E2384"/>
    <w:rsid w:val="005E47A0"/>
    <w:rsid w:val="005E4F04"/>
    <w:rsid w:val="005E62C2"/>
    <w:rsid w:val="005E6C71"/>
    <w:rsid w:val="005F0963"/>
    <w:rsid w:val="005F2824"/>
    <w:rsid w:val="005F2EBA"/>
    <w:rsid w:val="005F35ED"/>
    <w:rsid w:val="005F4F7F"/>
    <w:rsid w:val="005F7812"/>
    <w:rsid w:val="005F7A88"/>
    <w:rsid w:val="00603A1A"/>
    <w:rsid w:val="00603D35"/>
    <w:rsid w:val="006046D5"/>
    <w:rsid w:val="00607A93"/>
    <w:rsid w:val="00610C08"/>
    <w:rsid w:val="00611F74"/>
    <w:rsid w:val="00612D0F"/>
    <w:rsid w:val="00615772"/>
    <w:rsid w:val="00621256"/>
    <w:rsid w:val="00621FCC"/>
    <w:rsid w:val="00622E4B"/>
    <w:rsid w:val="00625E2C"/>
    <w:rsid w:val="006333DA"/>
    <w:rsid w:val="00635134"/>
    <w:rsid w:val="006356E2"/>
    <w:rsid w:val="00642A65"/>
    <w:rsid w:val="00645DCE"/>
    <w:rsid w:val="006465AC"/>
    <w:rsid w:val="006465BF"/>
    <w:rsid w:val="00650BFC"/>
    <w:rsid w:val="00653B22"/>
    <w:rsid w:val="00657BF4"/>
    <w:rsid w:val="006603FB"/>
    <w:rsid w:val="006608DF"/>
    <w:rsid w:val="006623AC"/>
    <w:rsid w:val="006626D2"/>
    <w:rsid w:val="00665290"/>
    <w:rsid w:val="006678AF"/>
    <w:rsid w:val="006701EF"/>
    <w:rsid w:val="00673BA5"/>
    <w:rsid w:val="0067689B"/>
    <w:rsid w:val="00680058"/>
    <w:rsid w:val="00681F9F"/>
    <w:rsid w:val="00682A79"/>
    <w:rsid w:val="006840EA"/>
    <w:rsid w:val="006844E2"/>
    <w:rsid w:val="00685267"/>
    <w:rsid w:val="006872AE"/>
    <w:rsid w:val="00690082"/>
    <w:rsid w:val="00690252"/>
    <w:rsid w:val="006946BB"/>
    <w:rsid w:val="006969FA"/>
    <w:rsid w:val="006A35D5"/>
    <w:rsid w:val="006A748A"/>
    <w:rsid w:val="006B5AF8"/>
    <w:rsid w:val="006B79B8"/>
    <w:rsid w:val="006C419E"/>
    <w:rsid w:val="006C45F8"/>
    <w:rsid w:val="006C4A31"/>
    <w:rsid w:val="006C5AC2"/>
    <w:rsid w:val="006C6AFB"/>
    <w:rsid w:val="006D1688"/>
    <w:rsid w:val="006D2735"/>
    <w:rsid w:val="006D45B2"/>
    <w:rsid w:val="006D6298"/>
    <w:rsid w:val="006E0FCC"/>
    <w:rsid w:val="006E1E96"/>
    <w:rsid w:val="006E5E21"/>
    <w:rsid w:val="006F2648"/>
    <w:rsid w:val="006F2F10"/>
    <w:rsid w:val="006F330A"/>
    <w:rsid w:val="006F482B"/>
    <w:rsid w:val="006F4BB1"/>
    <w:rsid w:val="006F6311"/>
    <w:rsid w:val="006F67BB"/>
    <w:rsid w:val="00701952"/>
    <w:rsid w:val="00702556"/>
    <w:rsid w:val="0070277E"/>
    <w:rsid w:val="00704156"/>
    <w:rsid w:val="007069FC"/>
    <w:rsid w:val="00711221"/>
    <w:rsid w:val="007122A8"/>
    <w:rsid w:val="00712675"/>
    <w:rsid w:val="00713808"/>
    <w:rsid w:val="007151B6"/>
    <w:rsid w:val="0071520D"/>
    <w:rsid w:val="00715EDB"/>
    <w:rsid w:val="007160D5"/>
    <w:rsid w:val="007163FB"/>
    <w:rsid w:val="00717C2E"/>
    <w:rsid w:val="007204FA"/>
    <w:rsid w:val="007213B3"/>
    <w:rsid w:val="0072457F"/>
    <w:rsid w:val="00725406"/>
    <w:rsid w:val="0072621B"/>
    <w:rsid w:val="00730555"/>
    <w:rsid w:val="007312CC"/>
    <w:rsid w:val="0073241C"/>
    <w:rsid w:val="00736A64"/>
    <w:rsid w:val="00737F6A"/>
    <w:rsid w:val="007410B6"/>
    <w:rsid w:val="0074280E"/>
    <w:rsid w:val="00744C6F"/>
    <w:rsid w:val="007457F6"/>
    <w:rsid w:val="00745ABB"/>
    <w:rsid w:val="00746E38"/>
    <w:rsid w:val="00747CD5"/>
    <w:rsid w:val="00753B51"/>
    <w:rsid w:val="00754CFC"/>
    <w:rsid w:val="00756629"/>
    <w:rsid w:val="007575D2"/>
    <w:rsid w:val="00757B4F"/>
    <w:rsid w:val="00757B6A"/>
    <w:rsid w:val="00760378"/>
    <w:rsid w:val="007610E0"/>
    <w:rsid w:val="007621AA"/>
    <w:rsid w:val="0076260A"/>
    <w:rsid w:val="00764A67"/>
    <w:rsid w:val="00770F6B"/>
    <w:rsid w:val="00771883"/>
    <w:rsid w:val="00771CB0"/>
    <w:rsid w:val="00776DC2"/>
    <w:rsid w:val="00780122"/>
    <w:rsid w:val="0078214B"/>
    <w:rsid w:val="0078498A"/>
    <w:rsid w:val="007878FE"/>
    <w:rsid w:val="00792207"/>
    <w:rsid w:val="00792B64"/>
    <w:rsid w:val="00792E29"/>
    <w:rsid w:val="0079379A"/>
    <w:rsid w:val="00794953"/>
    <w:rsid w:val="00797F86"/>
    <w:rsid w:val="007A1F2F"/>
    <w:rsid w:val="007A2A5C"/>
    <w:rsid w:val="007A41F4"/>
    <w:rsid w:val="007A48A7"/>
    <w:rsid w:val="007A5150"/>
    <w:rsid w:val="007A5373"/>
    <w:rsid w:val="007A5919"/>
    <w:rsid w:val="007A789F"/>
    <w:rsid w:val="007B4061"/>
    <w:rsid w:val="007B75BC"/>
    <w:rsid w:val="007C0BD6"/>
    <w:rsid w:val="007C3806"/>
    <w:rsid w:val="007C4D52"/>
    <w:rsid w:val="007C5BB7"/>
    <w:rsid w:val="007D07D5"/>
    <w:rsid w:val="007D1C64"/>
    <w:rsid w:val="007D32DD"/>
    <w:rsid w:val="007D6DCE"/>
    <w:rsid w:val="007D72C4"/>
    <w:rsid w:val="007D74BC"/>
    <w:rsid w:val="007D7E37"/>
    <w:rsid w:val="007E2CFE"/>
    <w:rsid w:val="007E59C9"/>
    <w:rsid w:val="007F0072"/>
    <w:rsid w:val="007F2EB6"/>
    <w:rsid w:val="007F3C4C"/>
    <w:rsid w:val="007F54C3"/>
    <w:rsid w:val="00802949"/>
    <w:rsid w:val="0080301E"/>
    <w:rsid w:val="0080365F"/>
    <w:rsid w:val="00804653"/>
    <w:rsid w:val="008064C4"/>
    <w:rsid w:val="008128D2"/>
    <w:rsid w:val="00812BE5"/>
    <w:rsid w:val="00814F7B"/>
    <w:rsid w:val="00817429"/>
    <w:rsid w:val="00821514"/>
    <w:rsid w:val="00821E35"/>
    <w:rsid w:val="00821F1B"/>
    <w:rsid w:val="00824591"/>
    <w:rsid w:val="00824AED"/>
    <w:rsid w:val="008262B6"/>
    <w:rsid w:val="00827820"/>
    <w:rsid w:val="008279E7"/>
    <w:rsid w:val="00831B8B"/>
    <w:rsid w:val="0083405D"/>
    <w:rsid w:val="008352D4"/>
    <w:rsid w:val="00836DB9"/>
    <w:rsid w:val="00837C67"/>
    <w:rsid w:val="008415B0"/>
    <w:rsid w:val="00842028"/>
    <w:rsid w:val="008436B8"/>
    <w:rsid w:val="008460B6"/>
    <w:rsid w:val="00850C9D"/>
    <w:rsid w:val="00852B59"/>
    <w:rsid w:val="00856272"/>
    <w:rsid w:val="008563FF"/>
    <w:rsid w:val="0086018B"/>
    <w:rsid w:val="008611DD"/>
    <w:rsid w:val="008620DE"/>
    <w:rsid w:val="00865B17"/>
    <w:rsid w:val="00866867"/>
    <w:rsid w:val="008717C1"/>
    <w:rsid w:val="00872257"/>
    <w:rsid w:val="00873916"/>
    <w:rsid w:val="008753E6"/>
    <w:rsid w:val="0087738C"/>
    <w:rsid w:val="008802AF"/>
    <w:rsid w:val="00881926"/>
    <w:rsid w:val="0088318F"/>
    <w:rsid w:val="0088331D"/>
    <w:rsid w:val="008852B0"/>
    <w:rsid w:val="00885AE7"/>
    <w:rsid w:val="00886B60"/>
    <w:rsid w:val="00887889"/>
    <w:rsid w:val="008920FF"/>
    <w:rsid w:val="008926E8"/>
    <w:rsid w:val="00894F19"/>
    <w:rsid w:val="00896A10"/>
    <w:rsid w:val="008971B5"/>
    <w:rsid w:val="008977CF"/>
    <w:rsid w:val="008A417A"/>
    <w:rsid w:val="008A5D26"/>
    <w:rsid w:val="008A6B13"/>
    <w:rsid w:val="008A6ECB"/>
    <w:rsid w:val="008B0BF9"/>
    <w:rsid w:val="008B2866"/>
    <w:rsid w:val="008B3859"/>
    <w:rsid w:val="008B436D"/>
    <w:rsid w:val="008B4E49"/>
    <w:rsid w:val="008B7712"/>
    <w:rsid w:val="008B7B26"/>
    <w:rsid w:val="008C3524"/>
    <w:rsid w:val="008C4061"/>
    <w:rsid w:val="008C4229"/>
    <w:rsid w:val="008C5BE0"/>
    <w:rsid w:val="008C7233"/>
    <w:rsid w:val="008D1186"/>
    <w:rsid w:val="008D2434"/>
    <w:rsid w:val="008E171D"/>
    <w:rsid w:val="008E20D2"/>
    <w:rsid w:val="008E2785"/>
    <w:rsid w:val="008E37A6"/>
    <w:rsid w:val="008E47C6"/>
    <w:rsid w:val="008E78A3"/>
    <w:rsid w:val="008F0654"/>
    <w:rsid w:val="008F06CB"/>
    <w:rsid w:val="008F2E83"/>
    <w:rsid w:val="008F5E04"/>
    <w:rsid w:val="008F612A"/>
    <w:rsid w:val="0090293D"/>
    <w:rsid w:val="009034DE"/>
    <w:rsid w:val="00905396"/>
    <w:rsid w:val="0090605D"/>
    <w:rsid w:val="00906180"/>
    <w:rsid w:val="00906419"/>
    <w:rsid w:val="00912889"/>
    <w:rsid w:val="00913A42"/>
    <w:rsid w:val="00914167"/>
    <w:rsid w:val="009143DB"/>
    <w:rsid w:val="00915065"/>
    <w:rsid w:val="0091507E"/>
    <w:rsid w:val="00917CE5"/>
    <w:rsid w:val="009217C0"/>
    <w:rsid w:val="00922BC6"/>
    <w:rsid w:val="00925241"/>
    <w:rsid w:val="00925CEC"/>
    <w:rsid w:val="00926A3F"/>
    <w:rsid w:val="0092794E"/>
    <w:rsid w:val="009303BF"/>
    <w:rsid w:val="00930D30"/>
    <w:rsid w:val="009332A2"/>
    <w:rsid w:val="00937598"/>
    <w:rsid w:val="0093790B"/>
    <w:rsid w:val="00943751"/>
    <w:rsid w:val="00943FAF"/>
    <w:rsid w:val="00946DD0"/>
    <w:rsid w:val="009509E6"/>
    <w:rsid w:val="00952018"/>
    <w:rsid w:val="00952800"/>
    <w:rsid w:val="0095300D"/>
    <w:rsid w:val="00956812"/>
    <w:rsid w:val="0095719A"/>
    <w:rsid w:val="009623E9"/>
    <w:rsid w:val="00963EEB"/>
    <w:rsid w:val="009648BC"/>
    <w:rsid w:val="00964C2F"/>
    <w:rsid w:val="00965F88"/>
    <w:rsid w:val="00974ACD"/>
    <w:rsid w:val="00980055"/>
    <w:rsid w:val="00984E03"/>
    <w:rsid w:val="00984FCE"/>
    <w:rsid w:val="00987E85"/>
    <w:rsid w:val="009A0D12"/>
    <w:rsid w:val="009A1987"/>
    <w:rsid w:val="009A2BEE"/>
    <w:rsid w:val="009A5289"/>
    <w:rsid w:val="009A727D"/>
    <w:rsid w:val="009A7A53"/>
    <w:rsid w:val="009B0402"/>
    <w:rsid w:val="009B0B75"/>
    <w:rsid w:val="009B16DF"/>
    <w:rsid w:val="009B4CB2"/>
    <w:rsid w:val="009B5F9B"/>
    <w:rsid w:val="009B5FD6"/>
    <w:rsid w:val="009B6701"/>
    <w:rsid w:val="009B6EF7"/>
    <w:rsid w:val="009B7000"/>
    <w:rsid w:val="009B739C"/>
    <w:rsid w:val="009C04EC"/>
    <w:rsid w:val="009C328C"/>
    <w:rsid w:val="009C4444"/>
    <w:rsid w:val="009C61CD"/>
    <w:rsid w:val="009C79AD"/>
    <w:rsid w:val="009C7CA6"/>
    <w:rsid w:val="009D3316"/>
    <w:rsid w:val="009D55AA"/>
    <w:rsid w:val="009D6301"/>
    <w:rsid w:val="009D729B"/>
    <w:rsid w:val="009E1844"/>
    <w:rsid w:val="009E3E77"/>
    <w:rsid w:val="009E3FAB"/>
    <w:rsid w:val="009E5B3F"/>
    <w:rsid w:val="009E7D90"/>
    <w:rsid w:val="009F1AB0"/>
    <w:rsid w:val="009F501D"/>
    <w:rsid w:val="00A039D5"/>
    <w:rsid w:val="00A046AD"/>
    <w:rsid w:val="00A079C1"/>
    <w:rsid w:val="00A10DDD"/>
    <w:rsid w:val="00A12520"/>
    <w:rsid w:val="00A130FD"/>
    <w:rsid w:val="00A13D6D"/>
    <w:rsid w:val="00A14769"/>
    <w:rsid w:val="00A16151"/>
    <w:rsid w:val="00A16EC6"/>
    <w:rsid w:val="00A17C06"/>
    <w:rsid w:val="00A2126E"/>
    <w:rsid w:val="00A21706"/>
    <w:rsid w:val="00A24FCC"/>
    <w:rsid w:val="00A26A90"/>
    <w:rsid w:val="00A26B27"/>
    <w:rsid w:val="00A30E4F"/>
    <w:rsid w:val="00A32253"/>
    <w:rsid w:val="00A3310E"/>
    <w:rsid w:val="00A333A0"/>
    <w:rsid w:val="00A37E70"/>
    <w:rsid w:val="00A437E1"/>
    <w:rsid w:val="00A4685E"/>
    <w:rsid w:val="00A50CD4"/>
    <w:rsid w:val="00A51191"/>
    <w:rsid w:val="00A56D62"/>
    <w:rsid w:val="00A56F07"/>
    <w:rsid w:val="00A5762C"/>
    <w:rsid w:val="00A60014"/>
    <w:rsid w:val="00A600FC"/>
    <w:rsid w:val="00A60BCA"/>
    <w:rsid w:val="00A61650"/>
    <w:rsid w:val="00A638DA"/>
    <w:rsid w:val="00A65B41"/>
    <w:rsid w:val="00A65E00"/>
    <w:rsid w:val="00A66A78"/>
    <w:rsid w:val="00A7436E"/>
    <w:rsid w:val="00A74E96"/>
    <w:rsid w:val="00A75A8E"/>
    <w:rsid w:val="00A76C4B"/>
    <w:rsid w:val="00A824DD"/>
    <w:rsid w:val="00A82FED"/>
    <w:rsid w:val="00A83676"/>
    <w:rsid w:val="00A83B7B"/>
    <w:rsid w:val="00A84274"/>
    <w:rsid w:val="00A850F3"/>
    <w:rsid w:val="00A864E3"/>
    <w:rsid w:val="00A94574"/>
    <w:rsid w:val="00A95936"/>
    <w:rsid w:val="00A96265"/>
    <w:rsid w:val="00A97084"/>
    <w:rsid w:val="00AA1C2C"/>
    <w:rsid w:val="00AA35F6"/>
    <w:rsid w:val="00AA47CB"/>
    <w:rsid w:val="00AA667C"/>
    <w:rsid w:val="00AA6E91"/>
    <w:rsid w:val="00AA7439"/>
    <w:rsid w:val="00AB047E"/>
    <w:rsid w:val="00AB0B0A"/>
    <w:rsid w:val="00AB0BB7"/>
    <w:rsid w:val="00AB22C6"/>
    <w:rsid w:val="00AB2AD0"/>
    <w:rsid w:val="00AB67FC"/>
    <w:rsid w:val="00AC00F2"/>
    <w:rsid w:val="00AC31B5"/>
    <w:rsid w:val="00AC4EA1"/>
    <w:rsid w:val="00AC5381"/>
    <w:rsid w:val="00AC5920"/>
    <w:rsid w:val="00AD0E65"/>
    <w:rsid w:val="00AD2BF2"/>
    <w:rsid w:val="00AD4E90"/>
    <w:rsid w:val="00AD5422"/>
    <w:rsid w:val="00AD64AF"/>
    <w:rsid w:val="00AD77A6"/>
    <w:rsid w:val="00AE27F0"/>
    <w:rsid w:val="00AE4179"/>
    <w:rsid w:val="00AE4425"/>
    <w:rsid w:val="00AE4FBE"/>
    <w:rsid w:val="00AE650F"/>
    <w:rsid w:val="00AE6555"/>
    <w:rsid w:val="00AE70E9"/>
    <w:rsid w:val="00AE7D16"/>
    <w:rsid w:val="00AF4CAA"/>
    <w:rsid w:val="00AF4D2F"/>
    <w:rsid w:val="00AF571A"/>
    <w:rsid w:val="00AF5E06"/>
    <w:rsid w:val="00AF60A0"/>
    <w:rsid w:val="00AF67FC"/>
    <w:rsid w:val="00AF7DF5"/>
    <w:rsid w:val="00B006E5"/>
    <w:rsid w:val="00B00A5D"/>
    <w:rsid w:val="00B024C2"/>
    <w:rsid w:val="00B07491"/>
    <w:rsid w:val="00B07700"/>
    <w:rsid w:val="00B130A7"/>
    <w:rsid w:val="00B13921"/>
    <w:rsid w:val="00B1528C"/>
    <w:rsid w:val="00B16ACD"/>
    <w:rsid w:val="00B21487"/>
    <w:rsid w:val="00B232D1"/>
    <w:rsid w:val="00B24DB5"/>
    <w:rsid w:val="00B25235"/>
    <w:rsid w:val="00B26AB5"/>
    <w:rsid w:val="00B3124F"/>
    <w:rsid w:val="00B31F9E"/>
    <w:rsid w:val="00B3268F"/>
    <w:rsid w:val="00B32C2C"/>
    <w:rsid w:val="00B33A1A"/>
    <w:rsid w:val="00B33E6C"/>
    <w:rsid w:val="00B371CC"/>
    <w:rsid w:val="00B37A89"/>
    <w:rsid w:val="00B41CD9"/>
    <w:rsid w:val="00B427E6"/>
    <w:rsid w:val="00B428A6"/>
    <w:rsid w:val="00B43E1F"/>
    <w:rsid w:val="00B45FBC"/>
    <w:rsid w:val="00B5174B"/>
    <w:rsid w:val="00B51A7D"/>
    <w:rsid w:val="00B53364"/>
    <w:rsid w:val="00B535C2"/>
    <w:rsid w:val="00B55544"/>
    <w:rsid w:val="00B642FC"/>
    <w:rsid w:val="00B64D26"/>
    <w:rsid w:val="00B64FBB"/>
    <w:rsid w:val="00B65235"/>
    <w:rsid w:val="00B70E22"/>
    <w:rsid w:val="00B73DEF"/>
    <w:rsid w:val="00B774CB"/>
    <w:rsid w:val="00B80402"/>
    <w:rsid w:val="00B80B9A"/>
    <w:rsid w:val="00B830B7"/>
    <w:rsid w:val="00B848EA"/>
    <w:rsid w:val="00B84B2B"/>
    <w:rsid w:val="00B90500"/>
    <w:rsid w:val="00B9176C"/>
    <w:rsid w:val="00B9213C"/>
    <w:rsid w:val="00B935A4"/>
    <w:rsid w:val="00BA561A"/>
    <w:rsid w:val="00BB0DC6"/>
    <w:rsid w:val="00BB15E4"/>
    <w:rsid w:val="00BB1E19"/>
    <w:rsid w:val="00BB21D1"/>
    <w:rsid w:val="00BB32F2"/>
    <w:rsid w:val="00BB4338"/>
    <w:rsid w:val="00BB6C0E"/>
    <w:rsid w:val="00BB7B38"/>
    <w:rsid w:val="00BC11E5"/>
    <w:rsid w:val="00BC4BC6"/>
    <w:rsid w:val="00BC52FD"/>
    <w:rsid w:val="00BC6E62"/>
    <w:rsid w:val="00BC7443"/>
    <w:rsid w:val="00BD0648"/>
    <w:rsid w:val="00BD1040"/>
    <w:rsid w:val="00BD34AA"/>
    <w:rsid w:val="00BE0C44"/>
    <w:rsid w:val="00BE1B8B"/>
    <w:rsid w:val="00BE2A18"/>
    <w:rsid w:val="00BE2C01"/>
    <w:rsid w:val="00BE3632"/>
    <w:rsid w:val="00BE41EC"/>
    <w:rsid w:val="00BE56FB"/>
    <w:rsid w:val="00BF3DDE"/>
    <w:rsid w:val="00BF6589"/>
    <w:rsid w:val="00BF6F7F"/>
    <w:rsid w:val="00C00647"/>
    <w:rsid w:val="00C02764"/>
    <w:rsid w:val="00C04CEF"/>
    <w:rsid w:val="00C0662F"/>
    <w:rsid w:val="00C11943"/>
    <w:rsid w:val="00C12E96"/>
    <w:rsid w:val="00C13F98"/>
    <w:rsid w:val="00C14763"/>
    <w:rsid w:val="00C14FA1"/>
    <w:rsid w:val="00C16141"/>
    <w:rsid w:val="00C2363F"/>
    <w:rsid w:val="00C236C8"/>
    <w:rsid w:val="00C260B1"/>
    <w:rsid w:val="00C26E56"/>
    <w:rsid w:val="00C31406"/>
    <w:rsid w:val="00C3364F"/>
    <w:rsid w:val="00C37194"/>
    <w:rsid w:val="00C40637"/>
    <w:rsid w:val="00C40F6C"/>
    <w:rsid w:val="00C41F84"/>
    <w:rsid w:val="00C44426"/>
    <w:rsid w:val="00C445F3"/>
    <w:rsid w:val="00C451F4"/>
    <w:rsid w:val="00C45EB1"/>
    <w:rsid w:val="00C54A3A"/>
    <w:rsid w:val="00C55566"/>
    <w:rsid w:val="00C56448"/>
    <w:rsid w:val="00C667BE"/>
    <w:rsid w:val="00C6766B"/>
    <w:rsid w:val="00C72223"/>
    <w:rsid w:val="00C76417"/>
    <w:rsid w:val="00C7726F"/>
    <w:rsid w:val="00C823DA"/>
    <w:rsid w:val="00C8259F"/>
    <w:rsid w:val="00C826C5"/>
    <w:rsid w:val="00C82746"/>
    <w:rsid w:val="00C8312F"/>
    <w:rsid w:val="00C839A0"/>
    <w:rsid w:val="00C84C47"/>
    <w:rsid w:val="00C858A4"/>
    <w:rsid w:val="00C86AFA"/>
    <w:rsid w:val="00C86B82"/>
    <w:rsid w:val="00CB18D0"/>
    <w:rsid w:val="00CB1C8A"/>
    <w:rsid w:val="00CB24F5"/>
    <w:rsid w:val="00CB2663"/>
    <w:rsid w:val="00CB3BBE"/>
    <w:rsid w:val="00CB444E"/>
    <w:rsid w:val="00CB59E9"/>
    <w:rsid w:val="00CC0D1F"/>
    <w:rsid w:val="00CC0D6A"/>
    <w:rsid w:val="00CC3831"/>
    <w:rsid w:val="00CC3E3D"/>
    <w:rsid w:val="00CC519B"/>
    <w:rsid w:val="00CC5FC1"/>
    <w:rsid w:val="00CD12C1"/>
    <w:rsid w:val="00CD214E"/>
    <w:rsid w:val="00CD46FA"/>
    <w:rsid w:val="00CD5973"/>
    <w:rsid w:val="00CD6862"/>
    <w:rsid w:val="00CE31A6"/>
    <w:rsid w:val="00CF09AA"/>
    <w:rsid w:val="00CF4813"/>
    <w:rsid w:val="00CF5233"/>
    <w:rsid w:val="00D017A1"/>
    <w:rsid w:val="00D029B8"/>
    <w:rsid w:val="00D02F60"/>
    <w:rsid w:val="00D0464E"/>
    <w:rsid w:val="00D04A96"/>
    <w:rsid w:val="00D07A7B"/>
    <w:rsid w:val="00D10E06"/>
    <w:rsid w:val="00D15197"/>
    <w:rsid w:val="00D1660E"/>
    <w:rsid w:val="00D16820"/>
    <w:rsid w:val="00D169C8"/>
    <w:rsid w:val="00D1793F"/>
    <w:rsid w:val="00D22AF5"/>
    <w:rsid w:val="00D235EA"/>
    <w:rsid w:val="00D24018"/>
    <w:rsid w:val="00D247A9"/>
    <w:rsid w:val="00D32721"/>
    <w:rsid w:val="00D328DC"/>
    <w:rsid w:val="00D33387"/>
    <w:rsid w:val="00D3600F"/>
    <w:rsid w:val="00D402FB"/>
    <w:rsid w:val="00D454DA"/>
    <w:rsid w:val="00D47D7A"/>
    <w:rsid w:val="00D50ABD"/>
    <w:rsid w:val="00D52A7F"/>
    <w:rsid w:val="00D537FD"/>
    <w:rsid w:val="00D55290"/>
    <w:rsid w:val="00D57791"/>
    <w:rsid w:val="00D6046A"/>
    <w:rsid w:val="00D62870"/>
    <w:rsid w:val="00D63BB0"/>
    <w:rsid w:val="00D655D9"/>
    <w:rsid w:val="00D65872"/>
    <w:rsid w:val="00D676F3"/>
    <w:rsid w:val="00D70B82"/>
    <w:rsid w:val="00D70EF5"/>
    <w:rsid w:val="00D71024"/>
    <w:rsid w:val="00D71A25"/>
    <w:rsid w:val="00D71FCF"/>
    <w:rsid w:val="00D72A54"/>
    <w:rsid w:val="00D72CC1"/>
    <w:rsid w:val="00D76EC9"/>
    <w:rsid w:val="00D80127"/>
    <w:rsid w:val="00D80E7D"/>
    <w:rsid w:val="00D81397"/>
    <w:rsid w:val="00D83F45"/>
    <w:rsid w:val="00D848B9"/>
    <w:rsid w:val="00D90E69"/>
    <w:rsid w:val="00D91368"/>
    <w:rsid w:val="00D91B81"/>
    <w:rsid w:val="00D93106"/>
    <w:rsid w:val="00D933E9"/>
    <w:rsid w:val="00D9505D"/>
    <w:rsid w:val="00D953D0"/>
    <w:rsid w:val="00D959F5"/>
    <w:rsid w:val="00D96884"/>
    <w:rsid w:val="00D97812"/>
    <w:rsid w:val="00DA3FDD"/>
    <w:rsid w:val="00DA7017"/>
    <w:rsid w:val="00DA7028"/>
    <w:rsid w:val="00DB1AD2"/>
    <w:rsid w:val="00DB2B58"/>
    <w:rsid w:val="00DB5206"/>
    <w:rsid w:val="00DB6276"/>
    <w:rsid w:val="00DB63F5"/>
    <w:rsid w:val="00DC1C6B"/>
    <w:rsid w:val="00DC2C2E"/>
    <w:rsid w:val="00DC4AF0"/>
    <w:rsid w:val="00DC7886"/>
    <w:rsid w:val="00DC7982"/>
    <w:rsid w:val="00DD0CF2"/>
    <w:rsid w:val="00DD76E7"/>
    <w:rsid w:val="00DE1554"/>
    <w:rsid w:val="00DE2901"/>
    <w:rsid w:val="00DE590F"/>
    <w:rsid w:val="00DE7DC1"/>
    <w:rsid w:val="00DF3F7E"/>
    <w:rsid w:val="00DF7648"/>
    <w:rsid w:val="00E00E29"/>
    <w:rsid w:val="00E02BAB"/>
    <w:rsid w:val="00E04CEB"/>
    <w:rsid w:val="00E060BC"/>
    <w:rsid w:val="00E11420"/>
    <w:rsid w:val="00E132FB"/>
    <w:rsid w:val="00E14CEA"/>
    <w:rsid w:val="00E170B7"/>
    <w:rsid w:val="00E177DD"/>
    <w:rsid w:val="00E20900"/>
    <w:rsid w:val="00E20C7F"/>
    <w:rsid w:val="00E2261D"/>
    <w:rsid w:val="00E2396E"/>
    <w:rsid w:val="00E24728"/>
    <w:rsid w:val="00E276AC"/>
    <w:rsid w:val="00E31239"/>
    <w:rsid w:val="00E34A35"/>
    <w:rsid w:val="00E37C2F"/>
    <w:rsid w:val="00E41C28"/>
    <w:rsid w:val="00E46308"/>
    <w:rsid w:val="00E51E17"/>
    <w:rsid w:val="00E52DAB"/>
    <w:rsid w:val="00E539B0"/>
    <w:rsid w:val="00E55994"/>
    <w:rsid w:val="00E55D16"/>
    <w:rsid w:val="00E55EC0"/>
    <w:rsid w:val="00E60606"/>
    <w:rsid w:val="00E60C66"/>
    <w:rsid w:val="00E6164D"/>
    <w:rsid w:val="00E618C9"/>
    <w:rsid w:val="00E625FC"/>
    <w:rsid w:val="00E62774"/>
    <w:rsid w:val="00E6307C"/>
    <w:rsid w:val="00E636FA"/>
    <w:rsid w:val="00E66C50"/>
    <w:rsid w:val="00E679D3"/>
    <w:rsid w:val="00E71208"/>
    <w:rsid w:val="00E71444"/>
    <w:rsid w:val="00E71C91"/>
    <w:rsid w:val="00E720A1"/>
    <w:rsid w:val="00E75DDA"/>
    <w:rsid w:val="00E773E8"/>
    <w:rsid w:val="00E83ADD"/>
    <w:rsid w:val="00E84F38"/>
    <w:rsid w:val="00E85623"/>
    <w:rsid w:val="00E87441"/>
    <w:rsid w:val="00E90E5C"/>
    <w:rsid w:val="00E91B4A"/>
    <w:rsid w:val="00E91E60"/>
    <w:rsid w:val="00E91FAE"/>
    <w:rsid w:val="00E96E3F"/>
    <w:rsid w:val="00EA270C"/>
    <w:rsid w:val="00EA306E"/>
    <w:rsid w:val="00EA4974"/>
    <w:rsid w:val="00EA532E"/>
    <w:rsid w:val="00EA7EE4"/>
    <w:rsid w:val="00EB06D9"/>
    <w:rsid w:val="00EB192B"/>
    <w:rsid w:val="00EB19ED"/>
    <w:rsid w:val="00EB1CAB"/>
    <w:rsid w:val="00EC0F5A"/>
    <w:rsid w:val="00EC4265"/>
    <w:rsid w:val="00EC4CEB"/>
    <w:rsid w:val="00EC659E"/>
    <w:rsid w:val="00ED05ED"/>
    <w:rsid w:val="00ED2072"/>
    <w:rsid w:val="00ED2AE0"/>
    <w:rsid w:val="00ED5553"/>
    <w:rsid w:val="00ED5E12"/>
    <w:rsid w:val="00ED5E36"/>
    <w:rsid w:val="00ED6961"/>
    <w:rsid w:val="00EE308B"/>
    <w:rsid w:val="00EF05F4"/>
    <w:rsid w:val="00EF0B96"/>
    <w:rsid w:val="00EF3486"/>
    <w:rsid w:val="00EF47AF"/>
    <w:rsid w:val="00EF53B6"/>
    <w:rsid w:val="00F00B73"/>
    <w:rsid w:val="00F04C3F"/>
    <w:rsid w:val="00F07E56"/>
    <w:rsid w:val="00F115CA"/>
    <w:rsid w:val="00F14817"/>
    <w:rsid w:val="00F14EBA"/>
    <w:rsid w:val="00F1510F"/>
    <w:rsid w:val="00F1533A"/>
    <w:rsid w:val="00F15E5A"/>
    <w:rsid w:val="00F17F0A"/>
    <w:rsid w:val="00F2668F"/>
    <w:rsid w:val="00F2742F"/>
    <w:rsid w:val="00F2753B"/>
    <w:rsid w:val="00F27BC5"/>
    <w:rsid w:val="00F33F8B"/>
    <w:rsid w:val="00F340B2"/>
    <w:rsid w:val="00F35A6B"/>
    <w:rsid w:val="00F4052F"/>
    <w:rsid w:val="00F43390"/>
    <w:rsid w:val="00F443B2"/>
    <w:rsid w:val="00F458D8"/>
    <w:rsid w:val="00F50237"/>
    <w:rsid w:val="00F53596"/>
    <w:rsid w:val="00F537BF"/>
    <w:rsid w:val="00F55BA8"/>
    <w:rsid w:val="00F55DB1"/>
    <w:rsid w:val="00F56ACA"/>
    <w:rsid w:val="00F600FE"/>
    <w:rsid w:val="00F62E4D"/>
    <w:rsid w:val="00F66B34"/>
    <w:rsid w:val="00F675B9"/>
    <w:rsid w:val="00F711C9"/>
    <w:rsid w:val="00F71893"/>
    <w:rsid w:val="00F74C59"/>
    <w:rsid w:val="00F75C3A"/>
    <w:rsid w:val="00F82E30"/>
    <w:rsid w:val="00F831CB"/>
    <w:rsid w:val="00F848A3"/>
    <w:rsid w:val="00F84ACF"/>
    <w:rsid w:val="00F85742"/>
    <w:rsid w:val="00F85BF8"/>
    <w:rsid w:val="00F871CE"/>
    <w:rsid w:val="00F87802"/>
    <w:rsid w:val="00F92C0A"/>
    <w:rsid w:val="00F9415B"/>
    <w:rsid w:val="00FA13C2"/>
    <w:rsid w:val="00FA7F91"/>
    <w:rsid w:val="00FB121C"/>
    <w:rsid w:val="00FB1CDD"/>
    <w:rsid w:val="00FB1FBF"/>
    <w:rsid w:val="00FB211C"/>
    <w:rsid w:val="00FB2C2F"/>
    <w:rsid w:val="00FB305C"/>
    <w:rsid w:val="00FB70EB"/>
    <w:rsid w:val="00FC2E3D"/>
    <w:rsid w:val="00FC3BDE"/>
    <w:rsid w:val="00FC4173"/>
    <w:rsid w:val="00FD1DBE"/>
    <w:rsid w:val="00FD25A7"/>
    <w:rsid w:val="00FD27B6"/>
    <w:rsid w:val="00FD3689"/>
    <w:rsid w:val="00FD3CD1"/>
    <w:rsid w:val="00FD42A3"/>
    <w:rsid w:val="00FD7468"/>
    <w:rsid w:val="00FD7CE0"/>
    <w:rsid w:val="00FE0849"/>
    <w:rsid w:val="00FE0B3B"/>
    <w:rsid w:val="00FE1BE2"/>
    <w:rsid w:val="00FE730A"/>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0347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uiPriority="0"/>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0"/>
    <w:lsdException w:name="annotation subject" w:semiHidden="1" w:uiPriority="0" w:unhideWhenUsed="1" w:qFormat="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uiPriority="0"/>
    <w:lsdException w:name="Table Subtle 2" w:locked="1" w:semiHidden="1" w:uiPriority="0" w:unhideWhenUsed="1"/>
    <w:lsdException w:name="Table Web 1" w:locked="1" w:semiHidden="1" w:uiPriority="0" w:unhideWhenUsed="1"/>
    <w:lsdException w:name="Table Web 2" w:locked="1" w:uiPriority="0"/>
    <w:lsdException w:name="Table Web 3" w:locked="1" w:uiPriority="0"/>
    <w:lsdException w:name="Balloon Text" w:semiHidden="1" w:unhideWhenUsed="1" w:qFormat="1"/>
    <w:lsdException w:name="Table Grid" w:locked="1" w:uiPriority="0"/>
    <w:lsdException w:name="Table Theme" w:locked="1" w:semiHidden="1" w:uiPriority="0" w:unhideWhenUsed="1"/>
    <w:lsdException w:name="Placeholder Text" w:semiHidden="1" w:qFormat="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27F0"/>
    <w:pPr>
      <w:widowControl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qFormat/>
    <w:rsid w:val="001E1E73"/>
    <w:pPr>
      <w:keepNext/>
      <w:keepLines/>
      <w:suppressAutoHyphens/>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3">
    <w:name w:val="heading 3"/>
    <w:basedOn w:val="Normalny"/>
    <w:next w:val="Normalny"/>
    <w:link w:val="Nagwek3Znak"/>
    <w:uiPriority w:val="99"/>
    <w:semiHidden/>
    <w:unhideWhenUsed/>
    <w:qFormat/>
    <w:rsid w:val="00AE27F0"/>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qFormat/>
    <w:rsid w:val="004C3F97"/>
    <w:pPr>
      <w:suppressAutoHyphens/>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qFormat/>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qFormat/>
    <w:rsid w:val="00023F13"/>
    <w:rPr>
      <w:sz w:val="16"/>
      <w:szCs w:val="16"/>
    </w:rPr>
  </w:style>
  <w:style w:type="paragraph" w:styleId="Tekstkomentarza">
    <w:name w:val="annotation text"/>
    <w:basedOn w:val="Normalny"/>
    <w:link w:val="TekstkomentarzaZnak"/>
    <w:uiPriority w:val="99"/>
    <w:qFormat/>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qFormat/>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qFormat/>
    <w:rsid w:val="00341A6A"/>
    <w:rPr>
      <w:color w:val="808080"/>
    </w:rPr>
  </w:style>
  <w:style w:type="character" w:customStyle="1" w:styleId="Nagwek3Znak">
    <w:name w:val="Nagłówek 3 Znak"/>
    <w:basedOn w:val="Domylnaczcionkaakapitu"/>
    <w:link w:val="Nagwek3"/>
    <w:uiPriority w:val="99"/>
    <w:semiHidden/>
    <w:rsid w:val="00AE27F0"/>
    <w:rPr>
      <w:rFonts w:asciiTheme="majorHAnsi" w:eastAsiaTheme="majorEastAsia" w:hAnsiTheme="majorHAnsi" w:cstheme="majorBidi"/>
      <w:color w:val="243F60" w:themeColor="accent1" w:themeShade="7F"/>
    </w:rPr>
  </w:style>
  <w:style w:type="paragraph" w:styleId="Tekstpodstawowy">
    <w:name w:val="Body Text"/>
    <w:basedOn w:val="Normalny"/>
    <w:link w:val="TekstpodstawowyZnak"/>
    <w:rsid w:val="00AE27F0"/>
    <w:pPr>
      <w:spacing w:after="140" w:line="276" w:lineRule="auto"/>
    </w:pPr>
  </w:style>
  <w:style w:type="character" w:customStyle="1" w:styleId="TekstpodstawowyZnak">
    <w:name w:val="Tekst podstawowy Znak"/>
    <w:basedOn w:val="Domylnaczcionkaakapitu"/>
    <w:link w:val="Tekstpodstawowy"/>
    <w:rsid w:val="00AE27F0"/>
    <w:rPr>
      <w:rFonts w:ascii="Times New Roman" w:eastAsiaTheme="minorEastAsia" w:hAnsi="Times New Roman" w:cs="Arial"/>
      <w:szCs w:val="20"/>
    </w:rPr>
  </w:style>
  <w:style w:type="paragraph" w:styleId="Lista">
    <w:name w:val="List"/>
    <w:basedOn w:val="Tekstpodstawowy"/>
    <w:rsid w:val="00AE27F0"/>
  </w:style>
  <w:style w:type="paragraph" w:styleId="Legenda">
    <w:name w:val="caption"/>
    <w:basedOn w:val="Normalny"/>
    <w:qFormat/>
    <w:rsid w:val="00AE27F0"/>
    <w:pPr>
      <w:suppressLineNumbers/>
      <w:spacing w:before="120" w:after="120"/>
    </w:pPr>
    <w:rPr>
      <w:i/>
      <w:iCs/>
      <w:szCs w:val="24"/>
    </w:rPr>
  </w:style>
  <w:style w:type="paragraph" w:styleId="Tekstprzypisukocowego">
    <w:name w:val="endnote text"/>
    <w:basedOn w:val="Normalny"/>
    <w:link w:val="TekstprzypisukocowegoZnak"/>
    <w:uiPriority w:val="99"/>
    <w:semiHidden/>
    <w:unhideWhenUsed/>
    <w:rsid w:val="00AE27F0"/>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AE27F0"/>
    <w:rPr>
      <w:rFonts w:ascii="Times New Roman" w:eastAsiaTheme="minorEastAsia" w:hAnsi="Times New Roman" w:cs="Arial"/>
      <w:sz w:val="20"/>
      <w:szCs w:val="20"/>
    </w:rPr>
  </w:style>
  <w:style w:type="paragraph" w:styleId="NormalnyWeb">
    <w:name w:val="Normal (Web)"/>
    <w:basedOn w:val="Normalny"/>
    <w:uiPriority w:val="99"/>
    <w:semiHidden/>
    <w:unhideWhenUsed/>
    <w:rsid w:val="00AE27F0"/>
    <w:pPr>
      <w:widowControl/>
      <w:spacing w:before="100" w:beforeAutospacing="1" w:after="100" w:afterAutospacing="1" w:line="240" w:lineRule="auto"/>
    </w:pPr>
    <w:rPr>
      <w:rFonts w:eastAsia="Times New Roman" w:cs="Times New Roman"/>
      <w:szCs w:val="24"/>
    </w:rPr>
  </w:style>
  <w:style w:type="paragraph" w:styleId="Poprawka">
    <w:name w:val="Revision"/>
    <w:hidden/>
    <w:uiPriority w:val="99"/>
    <w:semiHidden/>
    <w:rsid w:val="00AE27F0"/>
    <w:pPr>
      <w:spacing w:line="240" w:lineRule="auto"/>
    </w:pPr>
    <w:rPr>
      <w:rFonts w:ascii="Times New Roman" w:eastAsiaTheme="minorEastAsia" w:hAnsi="Times New Roman" w:cs="Arial"/>
      <w:szCs w:val="20"/>
    </w:rPr>
  </w:style>
  <w:style w:type="character" w:styleId="Uwydatnienie">
    <w:name w:val="Emphasis"/>
    <w:basedOn w:val="Domylnaczcionkaakapitu"/>
    <w:uiPriority w:val="20"/>
    <w:qFormat/>
    <w:rsid w:val="00AE27F0"/>
    <w:rPr>
      <w:i/>
      <w:iCs/>
    </w:rPr>
  </w:style>
  <w:style w:type="character" w:styleId="Hipercze">
    <w:name w:val="Hyperlink"/>
    <w:basedOn w:val="Domylnaczcionkaakapitu"/>
    <w:uiPriority w:val="99"/>
    <w:semiHidden/>
    <w:unhideWhenUsed/>
    <w:rsid w:val="00AE27F0"/>
    <w:rPr>
      <w:color w:val="0000FF"/>
      <w:u w:val="single"/>
    </w:rPr>
  </w:style>
  <w:style w:type="paragraph" w:styleId="Akapitzlist">
    <w:name w:val="List Paragraph"/>
    <w:basedOn w:val="Normalny"/>
    <w:uiPriority w:val="99"/>
    <w:rsid w:val="00AE27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5648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5" Type="http://schemas.openxmlformats.org/officeDocument/2006/relationships/settings" Target="settings.xml"/><Relationship Id="rId10" Type="http://schemas.openxmlformats.org/officeDocument/2006/relationships/hyperlink" Target="https://sip.lex.pl/" TargetMode="External"/><Relationship Id="rId4" Type="http://schemas.openxmlformats.org/officeDocument/2006/relationships/styles" Target="styles.xml"/><Relationship Id="rId9" Type="http://schemas.openxmlformats.org/officeDocument/2006/relationships/hyperlink" Target="https://sip.lex.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2362F24-E19C-4645-BFEE-32528A6A5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14077</Words>
  <Characters>84465</Characters>
  <Application>Microsoft Office Word</Application>
  <DocSecurity>0</DocSecurity>
  <Lines>703</Lines>
  <Paragraphs>196</Paragraphs>
  <ScaleCrop>false</ScaleCrop>
  <Manager/>
  <Company/>
  <LinksUpToDate>false</LinksUpToDate>
  <CharactersWithSpaces>98346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2022-07-08T09:49:00Z</dcterms:created>
  <dcterms:modified xsi:type="dcterms:W3CDTF">2022-07-08T09:50:00Z</dcterms:modified>
  <cp:category/>
</cp:coreProperties>
</file>